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7CD31" w14:textId="451B0B1A" w:rsidR="007D4A11" w:rsidRPr="00C8530C" w:rsidRDefault="00B70775" w:rsidP="007D4A11">
      <w:pPr>
        <w:rPr>
          <w:ins w:id="0" w:author="Bowen Lab" w:date="2022-08-18T14:03:00Z"/>
          <w:rPrChange w:id="1" w:author="Bowen Lab" w:date="2022-08-18T14:03:00Z">
            <w:rPr>
              <w:ins w:id="2" w:author="Bowen Lab" w:date="2022-08-18T14:03:00Z"/>
            </w:rPr>
          </w:rPrChange>
        </w:rPr>
      </w:pPr>
      <w:ins w:id="3" w:author="Bowen Lab" w:date="2022-08-16T09:13:00Z">
        <w:r w:rsidRPr="00C8530C">
          <w:t xml:space="preserve">FRET Analysis Method from: </w:t>
        </w:r>
      </w:ins>
    </w:p>
    <w:p w14:paraId="3985B37F" w14:textId="77777777" w:rsidR="00C8530C" w:rsidRPr="00C8530C" w:rsidRDefault="00C8530C" w:rsidP="007D4A11">
      <w:pPr>
        <w:rPr>
          <w:ins w:id="4" w:author="Bowen Lab" w:date="2022-08-16T09:36:00Z"/>
          <w:rPrChange w:id="5" w:author="Bowen Lab" w:date="2022-08-18T14:03:00Z">
            <w:rPr>
              <w:ins w:id="6" w:author="Bowen Lab" w:date="2022-08-16T09:36:00Z"/>
            </w:rPr>
          </w:rPrChange>
        </w:rPr>
      </w:pPr>
    </w:p>
    <w:p w14:paraId="6D693AEA" w14:textId="2A23F2D6" w:rsidR="007D4A11" w:rsidRPr="00C8530C" w:rsidRDefault="007D4A11">
      <w:pPr>
        <w:jc w:val="center"/>
        <w:rPr>
          <w:ins w:id="7" w:author="Bowen Lab" w:date="2022-08-16T09:35:00Z"/>
          <w:rPrChange w:id="8" w:author="Bowen Lab" w:date="2022-08-18T14:03:00Z">
            <w:rPr>
              <w:ins w:id="9" w:author="Bowen Lab" w:date="2022-08-16T09:35:00Z"/>
            </w:rPr>
          </w:rPrChange>
        </w:rPr>
        <w:pPrChange w:id="10" w:author="Bowen Lab" w:date="2022-08-16T09:36:00Z">
          <w:pPr/>
        </w:pPrChange>
      </w:pPr>
      <w:ins w:id="11" w:author="Bowen Lab" w:date="2022-08-16T09:35:00Z">
        <w:r w:rsidRPr="00C8530C">
          <w:rPr>
            <w:rPrChange w:id="12" w:author="Bowen Lab" w:date="2022-08-18T14:03:00Z">
              <w:rPr/>
            </w:rPrChange>
          </w:rPr>
          <w:t>“</w:t>
        </w:r>
        <w:r w:rsidRPr="00C8530C">
          <w:rPr>
            <w:b/>
            <w:rPrChange w:id="13" w:author="Bowen Lab" w:date="2022-08-18T14:03:00Z">
              <w:rPr/>
            </w:rPrChange>
          </w:rPr>
          <w:t>Fuzzy Supertertiary Interactions within PSD-95 Enable Ligand Binding</w:t>
        </w:r>
        <w:r w:rsidRPr="00C8530C">
          <w:rPr>
            <w:rPrChange w:id="14" w:author="Bowen Lab" w:date="2022-08-18T14:03:00Z">
              <w:rPr/>
            </w:rPrChange>
          </w:rPr>
          <w:t>”</w:t>
        </w:r>
      </w:ins>
    </w:p>
    <w:p w14:paraId="1AF04FD8" w14:textId="7A264B4E" w:rsidR="00B70775" w:rsidRPr="00C8530C" w:rsidRDefault="007D4A11">
      <w:pPr>
        <w:jc w:val="center"/>
        <w:rPr>
          <w:ins w:id="15" w:author="Bowen Lab" w:date="2022-08-16T09:35:00Z"/>
          <w:rPrChange w:id="16" w:author="Bowen Lab" w:date="2022-08-18T14:03:00Z">
            <w:rPr>
              <w:ins w:id="17" w:author="Bowen Lab" w:date="2022-08-16T09:35:00Z"/>
            </w:rPr>
          </w:rPrChange>
        </w:rPr>
        <w:pPrChange w:id="18" w:author="Bowen Lab" w:date="2022-08-16T09:36:00Z">
          <w:pPr/>
        </w:pPrChange>
      </w:pPr>
      <w:ins w:id="19" w:author="Bowen Lab" w:date="2022-08-16T09:35:00Z">
        <w:r w:rsidRPr="00C8530C">
          <w:rPr>
            <w:rPrChange w:id="20" w:author="Bowen Lab" w:date="2022-08-18T14:03:00Z">
              <w:rPr/>
            </w:rPrChange>
          </w:rPr>
          <w:t>George L. Hamilton*, Nabanita Saikia*, Sujit Basak, Franceine S. Welcome, Fang Wu, Jakub Kubiak, Changcheng Zhang, Yan Hao, Claus A.M. Seidel, Feng Ding</w:t>
        </w:r>
        <w:r w:rsidRPr="00C8530C">
          <w:rPr>
            <w:vertAlign w:val="superscript"/>
            <w:rPrChange w:id="21" w:author="Bowen Lab" w:date="2022-08-18T14:03:00Z">
              <w:rPr/>
            </w:rPrChange>
          </w:rPr>
          <w:t>§</w:t>
        </w:r>
        <w:r w:rsidRPr="00C8530C">
          <w:rPr>
            <w:rPrChange w:id="22" w:author="Bowen Lab" w:date="2022-08-18T14:03:00Z">
              <w:rPr/>
            </w:rPrChange>
          </w:rPr>
          <w:t>, Hugo Sanabria</w:t>
        </w:r>
        <w:r w:rsidRPr="00C8530C">
          <w:rPr>
            <w:vertAlign w:val="superscript"/>
            <w:rPrChange w:id="23" w:author="Bowen Lab" w:date="2022-08-18T14:03:00Z">
              <w:rPr/>
            </w:rPrChange>
          </w:rPr>
          <w:t>§</w:t>
        </w:r>
        <w:r w:rsidRPr="00C8530C">
          <w:rPr>
            <w:rPrChange w:id="24" w:author="Bowen Lab" w:date="2022-08-18T14:03:00Z">
              <w:rPr/>
            </w:rPrChange>
          </w:rPr>
          <w:t>, Mark E. Bowen</w:t>
        </w:r>
        <w:r w:rsidRPr="00C8530C">
          <w:rPr>
            <w:vertAlign w:val="superscript"/>
            <w:rPrChange w:id="25" w:author="Bowen Lab" w:date="2022-08-18T14:03:00Z">
              <w:rPr/>
            </w:rPrChange>
          </w:rPr>
          <w:t>§</w:t>
        </w:r>
      </w:ins>
    </w:p>
    <w:p w14:paraId="15893D5C" w14:textId="77777777" w:rsidR="007D4A11" w:rsidRPr="00C8530C" w:rsidRDefault="007D4A11">
      <w:pPr>
        <w:jc w:val="center"/>
        <w:rPr>
          <w:ins w:id="26" w:author="Bowen Lab" w:date="2022-08-16T09:13:00Z"/>
          <w:rPrChange w:id="27" w:author="Bowen Lab" w:date="2022-08-18T14:03:00Z">
            <w:rPr>
              <w:ins w:id="28" w:author="Bowen Lab" w:date="2022-08-16T09:13:00Z"/>
            </w:rPr>
          </w:rPrChange>
        </w:rPr>
        <w:pPrChange w:id="29" w:author="Bowen Lab" w:date="2022-08-16T09:36:00Z">
          <w:pPr/>
        </w:pPrChange>
      </w:pPr>
    </w:p>
    <w:p w14:paraId="00000001" w14:textId="0C405457" w:rsidR="004E796A" w:rsidRPr="00C8530C" w:rsidDel="00B70775" w:rsidRDefault="0042463E">
      <w:pPr>
        <w:spacing w:after="120"/>
        <w:rPr>
          <w:del w:id="30" w:author="Bowen Lab" w:date="2022-08-16T09:04:00Z"/>
          <w:rPrChange w:id="31" w:author="Bowen Lab" w:date="2022-08-18T14:03:00Z">
            <w:rPr>
              <w:del w:id="32" w:author="Bowen Lab" w:date="2022-08-16T09:04:00Z"/>
            </w:rPr>
          </w:rPrChange>
        </w:rPr>
        <w:pPrChange w:id="33" w:author="Bowen Lab" w:date="2022-08-16T09:49:00Z">
          <w:pPr/>
        </w:pPrChange>
      </w:pPr>
      <w:del w:id="34" w:author="Bowen Lab" w:date="2022-08-16T09:04:00Z">
        <w:r w:rsidRPr="00C8530C" w:rsidDel="00B70775">
          <w:rPr>
            <w:rPrChange w:id="35" w:author="Bowen Lab" w:date="2022-08-18T14:03:00Z">
              <w:rPr/>
            </w:rPrChange>
          </w:rPr>
          <w:delText>[Intro.  Para. ]</w:delText>
        </w:r>
      </w:del>
    </w:p>
    <w:p w14:paraId="00000002" w14:textId="1B5AE8FD" w:rsidR="004E796A" w:rsidRPr="00C8530C" w:rsidDel="00B70775" w:rsidRDefault="004E796A">
      <w:pPr>
        <w:spacing w:after="120"/>
        <w:rPr>
          <w:del w:id="36" w:author="Bowen Lab" w:date="2022-08-16T09:04:00Z"/>
          <w:rPrChange w:id="37" w:author="Bowen Lab" w:date="2022-08-18T14:03:00Z">
            <w:rPr>
              <w:del w:id="38" w:author="Bowen Lab" w:date="2022-08-16T09:04:00Z"/>
            </w:rPr>
          </w:rPrChange>
        </w:rPr>
        <w:pPrChange w:id="39" w:author="Bowen Lab" w:date="2022-08-16T09:49:00Z">
          <w:pPr/>
        </w:pPrChange>
      </w:pPr>
    </w:p>
    <w:p w14:paraId="00000003" w14:textId="7B565207" w:rsidR="004E796A" w:rsidRPr="00C8530C" w:rsidDel="00B70775" w:rsidRDefault="0042463E">
      <w:pPr>
        <w:spacing w:after="120"/>
        <w:rPr>
          <w:del w:id="40" w:author="Bowen Lab" w:date="2022-08-16T09:11:00Z"/>
          <w:rPrChange w:id="41" w:author="Bowen Lab" w:date="2022-08-18T14:03:00Z">
            <w:rPr>
              <w:del w:id="42" w:author="Bowen Lab" w:date="2022-08-16T09:11:00Z"/>
            </w:rPr>
          </w:rPrChange>
        </w:rPr>
        <w:pPrChange w:id="43" w:author="Bowen Lab" w:date="2022-08-16T09:49:00Z">
          <w:pPr/>
        </w:pPrChange>
      </w:pPr>
      <w:r w:rsidRPr="00C8530C">
        <w:rPr>
          <w:rPrChange w:id="44" w:author="Bowen Lab" w:date="2022-08-18T14:03:00Z">
            <w:rPr/>
          </w:rPrChange>
        </w:rPr>
        <w:t xml:space="preserve">This </w:t>
      </w:r>
      <w:del w:id="45" w:author="Bowen Lab" w:date="2022-08-16T09:04:00Z">
        <w:r w:rsidRPr="00C8530C" w:rsidDel="00B70775">
          <w:rPr>
            <w:rPrChange w:id="46" w:author="Bowen Lab" w:date="2022-08-18T14:03:00Z">
              <w:rPr/>
            </w:rPrChange>
          </w:rPr>
          <w:delText xml:space="preserve">document </w:delText>
        </w:r>
      </w:del>
      <w:ins w:id="47" w:author="Bowen Lab" w:date="2022-08-16T09:04:00Z">
        <w:r w:rsidR="00B70775" w:rsidRPr="00C8530C">
          <w:rPr>
            <w:rPrChange w:id="48" w:author="Bowen Lab" w:date="2022-08-18T14:03:00Z">
              <w:rPr/>
            </w:rPrChange>
          </w:rPr>
          <w:t xml:space="preserve">protocol </w:t>
        </w:r>
      </w:ins>
      <w:del w:id="49" w:author="Bowen Lab" w:date="2022-08-16T09:05:00Z">
        <w:r w:rsidRPr="00C8530C" w:rsidDel="00B70775">
          <w:rPr>
            <w:rPrChange w:id="50" w:author="Bowen Lab" w:date="2022-08-18T14:03:00Z">
              <w:rPr/>
            </w:rPrChange>
          </w:rPr>
          <w:delText xml:space="preserve">introduces </w:delText>
        </w:r>
      </w:del>
      <w:ins w:id="51" w:author="Bowen Lab" w:date="2022-08-16T09:05:00Z">
        <w:r w:rsidR="00B70775" w:rsidRPr="00C8530C">
          <w:rPr>
            <w:rPrChange w:id="52" w:author="Bowen Lab" w:date="2022-08-18T14:03:00Z">
              <w:rPr/>
            </w:rPrChange>
          </w:rPr>
          <w:t xml:space="preserve">extracts FRET efficiency from time traces of single molecules taken from </w:t>
        </w:r>
      </w:ins>
      <w:ins w:id="53" w:author="Bowen Lab" w:date="2022-08-16T09:06:00Z">
        <w:r w:rsidR="00B70775" w:rsidRPr="00C8530C">
          <w:rPr>
            <w:rPrChange w:id="54" w:author="Bowen Lab" w:date="2022-08-18T14:03:00Z">
              <w:rPr/>
            </w:rPrChange>
          </w:rPr>
          <w:t>data acquired with a 512x512 pixel emCCD camera</w:t>
        </w:r>
      </w:ins>
      <w:ins w:id="55" w:author="Bowen Lab" w:date="2022-08-16T09:07:00Z">
        <w:r w:rsidR="00B70775" w:rsidRPr="00C8530C">
          <w:rPr>
            <w:rPrChange w:id="56" w:author="Bowen Lab" w:date="2022-08-18T14:03:00Z">
              <w:rPr/>
            </w:rPrChange>
          </w:rPr>
          <w:t>. This protocol is for use with an image splitter to separat</w:t>
        </w:r>
      </w:ins>
      <w:ins w:id="57" w:author="Bowen Lab" w:date="2022-08-16T09:08:00Z">
        <w:r w:rsidR="00B70775" w:rsidRPr="00C8530C">
          <w:rPr>
            <w:rPrChange w:id="58" w:author="Bowen Lab" w:date="2022-08-18T14:03:00Z">
              <w:rPr/>
            </w:rPrChange>
          </w:rPr>
          <w:t>e</w:t>
        </w:r>
      </w:ins>
      <w:ins w:id="59" w:author="Bowen Lab" w:date="2022-08-16T09:06:00Z">
        <w:r w:rsidR="00B70775" w:rsidRPr="00C8530C">
          <w:rPr>
            <w:rPrChange w:id="60" w:author="Bowen Lab" w:date="2022-08-18T14:03:00Z">
              <w:rPr/>
            </w:rPrChange>
          </w:rPr>
          <w:t xml:space="preserve"> donor and acceptor </w:t>
        </w:r>
      </w:ins>
      <w:ins w:id="61" w:author="Bowen Lab" w:date="2022-08-16T09:08:00Z">
        <w:r w:rsidR="00B70775" w:rsidRPr="00C8530C">
          <w:rPr>
            <w:rPrChange w:id="62" w:author="Bowen Lab" w:date="2022-08-18T14:03:00Z">
              <w:rPr/>
            </w:rPrChange>
          </w:rPr>
          <w:t xml:space="preserve">intensity </w:t>
        </w:r>
      </w:ins>
      <w:ins w:id="63" w:author="Bowen Lab" w:date="2022-08-16T09:06:00Z">
        <w:r w:rsidR="00B70775" w:rsidRPr="00C8530C">
          <w:rPr>
            <w:rPrChange w:id="64" w:author="Bowen Lab" w:date="2022-08-18T14:03:00Z">
              <w:rPr/>
            </w:rPrChange>
          </w:rPr>
          <w:t xml:space="preserve">with </w:t>
        </w:r>
      </w:ins>
      <w:ins w:id="65" w:author="Bowen Lab" w:date="2022-08-16T09:08:00Z">
        <w:r w:rsidR="00B70775" w:rsidRPr="00C8530C">
          <w:rPr>
            <w:rPrChange w:id="66" w:author="Bowen Lab" w:date="2022-08-18T14:03:00Z">
              <w:rPr/>
            </w:rPrChange>
          </w:rPr>
          <w:t xml:space="preserve">donor on the left </w:t>
        </w:r>
      </w:ins>
      <w:ins w:id="67" w:author="Bowen Lab" w:date="2022-08-16T09:36:00Z">
        <w:r w:rsidR="007D4A11" w:rsidRPr="00C8530C">
          <w:rPr>
            <w:rPrChange w:id="68" w:author="Bowen Lab" w:date="2022-08-18T14:03:00Z">
              <w:rPr/>
            </w:rPrChange>
          </w:rPr>
          <w:t xml:space="preserve">half </w:t>
        </w:r>
      </w:ins>
      <w:ins w:id="69" w:author="Bowen Lab" w:date="2022-08-16T09:08:00Z">
        <w:r w:rsidR="00B70775" w:rsidRPr="00C8530C">
          <w:rPr>
            <w:rPrChange w:id="70" w:author="Bowen Lab" w:date="2022-08-18T14:03:00Z">
              <w:rPr/>
            </w:rPrChange>
          </w:rPr>
          <w:t>and acceptor on the right hal</w:t>
        </w:r>
      </w:ins>
      <w:ins w:id="71" w:author="Bowen Lab" w:date="2022-08-16T09:37:00Z">
        <w:r w:rsidR="007D4A11" w:rsidRPr="00C8530C">
          <w:rPr>
            <w:rPrChange w:id="72" w:author="Bowen Lab" w:date="2022-08-18T14:03:00Z">
              <w:rPr/>
            </w:rPrChange>
          </w:rPr>
          <w:t>f</w:t>
        </w:r>
      </w:ins>
      <w:ins w:id="73" w:author="Bowen Lab" w:date="2022-08-16T09:08:00Z">
        <w:r w:rsidR="00B70775" w:rsidRPr="00C8530C">
          <w:rPr>
            <w:rPrChange w:id="74" w:author="Bowen Lab" w:date="2022-08-18T14:03:00Z">
              <w:rPr/>
            </w:rPrChange>
          </w:rPr>
          <w:t xml:space="preserve"> of the </w:t>
        </w:r>
      </w:ins>
      <w:ins w:id="75" w:author="Bowen Lab" w:date="2022-08-16T09:37:00Z">
        <w:r w:rsidR="007D4A11" w:rsidRPr="00C8530C">
          <w:rPr>
            <w:rPrChange w:id="76" w:author="Bowen Lab" w:date="2022-08-18T14:03:00Z">
              <w:rPr/>
            </w:rPrChange>
          </w:rPr>
          <w:t>image</w:t>
        </w:r>
      </w:ins>
      <w:ins w:id="77" w:author="Bowen Lab" w:date="2022-08-16T09:08:00Z">
        <w:r w:rsidR="00B70775" w:rsidRPr="00C8530C">
          <w:rPr>
            <w:rPrChange w:id="78" w:author="Bowen Lab" w:date="2022-08-18T14:03:00Z">
              <w:rPr/>
            </w:rPrChange>
          </w:rPr>
          <w:t xml:space="preserve">. The </w:t>
        </w:r>
      </w:ins>
      <w:ins w:id="79" w:author="Bowen Lab" w:date="2022-08-16T09:09:00Z">
        <w:r w:rsidR="00B70775" w:rsidRPr="00C8530C">
          <w:rPr>
            <w:rPrChange w:id="80" w:author="Bowen Lab" w:date="2022-08-18T14:03:00Z">
              <w:rPr/>
            </w:rPrChange>
          </w:rPr>
          <w:t xml:space="preserve">associated </w:t>
        </w:r>
      </w:ins>
      <w:ins w:id="81" w:author="Bowen Lab" w:date="2022-08-16T09:08:00Z">
        <w:r w:rsidR="00B70775" w:rsidRPr="00C8530C">
          <w:rPr>
            <w:rPrChange w:id="82" w:author="Bowen Lab" w:date="2022-08-18T14:03:00Z">
              <w:rPr/>
            </w:rPrChange>
          </w:rPr>
          <w:t xml:space="preserve">MATLAB </w:t>
        </w:r>
      </w:ins>
      <w:ins w:id="83" w:author="Bowen Lab" w:date="2022-08-16T09:09:00Z">
        <w:r w:rsidR="00B70775" w:rsidRPr="00C8530C">
          <w:rPr>
            <w:rPrChange w:id="84" w:author="Bowen Lab" w:date="2022-08-18T14:03:00Z">
              <w:rPr/>
            </w:rPrChange>
          </w:rPr>
          <w:t xml:space="preserve">script package </w:t>
        </w:r>
      </w:ins>
      <w:ins w:id="85" w:author="Bowen Lab" w:date="2022-08-16T09:10:00Z">
        <w:r w:rsidR="00B70775" w:rsidRPr="00C8530C">
          <w:rPr>
            <w:rPrChange w:id="86" w:author="Bowen Lab" w:date="2022-08-18T14:03:00Z">
              <w:rPr/>
            </w:rPrChange>
          </w:rPr>
          <w:t>requires that</w:t>
        </w:r>
      </w:ins>
      <w:ins w:id="87" w:author="Bowen Lab" w:date="2022-08-16T09:09:00Z">
        <w:r w:rsidR="00B70775" w:rsidRPr="00C8530C">
          <w:rPr>
            <w:rPrChange w:id="88" w:author="Bowen Lab" w:date="2022-08-18T14:03:00Z">
              <w:rPr/>
            </w:rPrChange>
          </w:rPr>
          <w:t xml:space="preserve"> </w:t>
        </w:r>
      </w:ins>
      <w:ins w:id="89" w:author="Bowen Lab" w:date="2022-08-16T09:10:00Z">
        <w:r w:rsidR="00B70775" w:rsidRPr="00C8530C">
          <w:rPr>
            <w:rPrChange w:id="90" w:author="Bowen Lab" w:date="2022-08-18T14:03:00Z">
              <w:rPr/>
            </w:rPrChange>
          </w:rPr>
          <w:t>movies are in the Multi-Image T</w:t>
        </w:r>
      </w:ins>
      <w:ins w:id="91" w:author="Bowen Lab" w:date="2022-08-16T09:11:00Z">
        <w:r w:rsidR="00B70775" w:rsidRPr="00C8530C">
          <w:rPr>
            <w:rPrChange w:id="92" w:author="Bowen Lab" w:date="2022-08-18T14:03:00Z">
              <w:rPr/>
            </w:rPrChange>
          </w:rPr>
          <w:t>IFF</w:t>
        </w:r>
      </w:ins>
      <w:ins w:id="93" w:author="Bowen Lab" w:date="2022-08-16T09:06:00Z">
        <w:r w:rsidR="00B70775" w:rsidRPr="00C8530C">
          <w:rPr>
            <w:rPrChange w:id="94" w:author="Bowen Lab" w:date="2022-08-18T14:03:00Z">
              <w:rPr/>
            </w:rPrChange>
          </w:rPr>
          <w:t xml:space="preserve"> </w:t>
        </w:r>
      </w:ins>
      <w:ins w:id="95" w:author="Bowen Lab" w:date="2022-08-16T09:11:00Z">
        <w:r w:rsidR="00B70775" w:rsidRPr="00C8530C">
          <w:rPr>
            <w:rPrChange w:id="96" w:author="Bowen Lab" w:date="2022-08-18T14:03:00Z">
              <w:rPr/>
            </w:rPrChange>
          </w:rPr>
          <w:t>f</w:t>
        </w:r>
      </w:ins>
      <w:ins w:id="97" w:author="Bowen Lab" w:date="2022-08-16T09:10:00Z">
        <w:r w:rsidR="00B70775" w:rsidRPr="00C8530C">
          <w:rPr>
            <w:rPrChange w:id="98" w:author="Bowen Lab" w:date="2022-08-18T14:03:00Z">
              <w:rPr/>
            </w:rPrChange>
          </w:rPr>
          <w:t>ile format.</w:t>
        </w:r>
      </w:ins>
      <w:del w:id="99" w:author="Bowen Lab" w:date="2022-08-16T09:11:00Z">
        <w:r w:rsidRPr="00C8530C" w:rsidDel="00B70775">
          <w:rPr>
            <w:rPrChange w:id="100" w:author="Bowen Lab" w:date="2022-08-18T14:03:00Z">
              <w:rPr/>
            </w:rPrChange>
          </w:rPr>
          <w:delText xml:space="preserve">a workflow of applying </w:delText>
        </w:r>
      </w:del>
      <w:del w:id="101" w:author="Bowen Lab" w:date="2022-08-16T09:09:00Z">
        <w:r w:rsidRPr="00C8530C" w:rsidDel="00B70775">
          <w:rPr>
            <w:rPrChange w:id="102" w:author="Bowen Lab" w:date="2022-08-18T14:03:00Z">
              <w:rPr/>
            </w:rPrChange>
          </w:rPr>
          <w:delText xml:space="preserve">BowenLab_FRET_Analysis </w:delText>
        </w:r>
      </w:del>
      <w:del w:id="103" w:author="Bowen Lab" w:date="2022-08-16T09:11:00Z">
        <w:r w:rsidRPr="00C8530C" w:rsidDel="00B70775">
          <w:rPr>
            <w:rPrChange w:id="104" w:author="Bowen Lab" w:date="2022-08-18T14:03:00Z">
              <w:rPr/>
            </w:rPrChange>
          </w:rPr>
          <w:delText xml:space="preserve">Matlab </w:delText>
        </w:r>
      </w:del>
      <w:del w:id="105" w:author="Bowen Lab" w:date="2022-08-16T09:09:00Z">
        <w:r w:rsidRPr="00C8530C" w:rsidDel="00B70775">
          <w:rPr>
            <w:rPrChange w:id="106" w:author="Bowen Lab" w:date="2022-08-18T14:03:00Z">
              <w:rPr/>
            </w:rPrChange>
          </w:rPr>
          <w:delText xml:space="preserve">script package </w:delText>
        </w:r>
      </w:del>
      <w:del w:id="107" w:author="Bowen Lab" w:date="2022-08-16T09:11:00Z">
        <w:r w:rsidRPr="00C8530C" w:rsidDel="00B70775">
          <w:rPr>
            <w:rPrChange w:id="108" w:author="Bowen Lab" w:date="2022-08-18T14:03:00Z">
              <w:rPr/>
            </w:rPrChange>
          </w:rPr>
          <w:delText xml:space="preserve">for smFRET data analysis. </w:delText>
        </w:r>
      </w:del>
    </w:p>
    <w:p w14:paraId="00000004" w14:textId="77777777" w:rsidR="004E796A" w:rsidRPr="00C8530C" w:rsidRDefault="004E796A">
      <w:pPr>
        <w:spacing w:after="120"/>
        <w:rPr>
          <w:rPrChange w:id="109" w:author="Bowen Lab" w:date="2022-08-18T14:03:00Z">
            <w:rPr/>
          </w:rPrChange>
        </w:rPr>
        <w:pPrChange w:id="110" w:author="Bowen Lab" w:date="2022-08-16T09:49:00Z">
          <w:pPr/>
        </w:pPrChange>
      </w:pPr>
    </w:p>
    <w:p w14:paraId="00000005" w14:textId="18940C1B" w:rsidR="004E796A" w:rsidRPr="00C8530C" w:rsidRDefault="00BE0EEC">
      <w:pPr>
        <w:spacing w:after="120"/>
        <w:rPr>
          <w:rPrChange w:id="111" w:author="Bowen Lab" w:date="2022-08-18T14:03:00Z">
            <w:rPr/>
          </w:rPrChange>
        </w:rPr>
        <w:pPrChange w:id="112" w:author="Bowen Lab" w:date="2022-08-16T09:49:00Z">
          <w:pPr/>
        </w:pPrChange>
      </w:pPr>
      <w:ins w:id="113" w:author="Bowen Lab" w:date="2022-08-16T09:48:00Z">
        <w:r w:rsidRPr="00C8530C">
          <w:rPr>
            <w:rPrChange w:id="114" w:author="Bowen Lab" w:date="2022-08-18T14:03:00Z">
              <w:rPr/>
            </w:rPrChange>
          </w:rPr>
          <w:t xml:space="preserve">A complete data requires a calibration image for the donor-acceptor channel alignment, which is a 10-frame movie of fluorescent beads </w:t>
        </w:r>
      </w:ins>
      <w:ins w:id="115" w:author="Bowen Lab" w:date="2022-08-18T13:21:00Z">
        <w:r w:rsidR="006E0E71" w:rsidRPr="00C8530C">
          <w:rPr>
            <w:rPrChange w:id="116" w:author="Bowen Lab" w:date="2022-08-18T14:03:00Z">
              <w:rPr/>
            </w:rPrChange>
          </w:rPr>
          <w:t xml:space="preserve">on the order of the diffraction limit </w:t>
        </w:r>
      </w:ins>
      <w:ins w:id="117" w:author="Bowen Lab" w:date="2022-08-18T13:18:00Z">
        <w:r w:rsidR="00C76ECC" w:rsidRPr="00C8530C">
          <w:rPr>
            <w:rPrChange w:id="118" w:author="Bowen Lab" w:date="2022-08-18T14:03:00Z">
              <w:rPr/>
            </w:rPrChange>
          </w:rPr>
          <w:t xml:space="preserve">(e.g. </w:t>
        </w:r>
      </w:ins>
      <w:ins w:id="119" w:author="Bowen Lab" w:date="2022-08-18T13:19:00Z">
        <w:r w:rsidR="00C76ECC" w:rsidRPr="00C8530C">
          <w:rPr>
            <w:rPrChange w:id="120" w:author="Bowen Lab" w:date="2022-08-18T14:03:00Z">
              <w:rPr/>
            </w:rPrChange>
          </w:rPr>
          <w:t>Thermo</w:t>
        </w:r>
      </w:ins>
      <w:ins w:id="121" w:author="Bowen Lab" w:date="2022-08-18T13:18:00Z">
        <w:r w:rsidR="00C76ECC" w:rsidRPr="00C8530C">
          <w:rPr>
            <w:rPrChange w:id="122" w:author="Bowen Lab" w:date="2022-08-18T14:03:00Z">
              <w:rPr/>
            </w:rPrChange>
          </w:rPr>
          <w:t xml:space="preserve"> Scientific </w:t>
        </w:r>
      </w:ins>
      <w:ins w:id="123" w:author="Bowen Lab" w:date="2022-08-18T13:19:00Z">
        <w:r w:rsidR="00C76ECC" w:rsidRPr="00C8530C">
          <w:rPr>
            <w:rPrChange w:id="124" w:author="Bowen Lab" w:date="2022-08-18T14:03:00Z">
              <w:rPr/>
            </w:rPrChange>
          </w:rPr>
          <w:t xml:space="preserve">R300 </w:t>
        </w:r>
      </w:ins>
      <w:ins w:id="125" w:author="Bowen Lab" w:date="2022-08-18T14:12:00Z">
        <w:r w:rsidR="00777943">
          <w:t>was used in</w:t>
        </w:r>
      </w:ins>
      <w:ins w:id="126" w:author="Bowen Lab" w:date="2022-08-18T13:19:00Z">
        <w:r w:rsidR="00C76ECC" w:rsidRPr="00C8530C">
          <w:rPr>
            <w:rPrChange w:id="127" w:author="Bowen Lab" w:date="2022-08-18T14:03:00Z">
              <w:rPr/>
            </w:rPrChange>
          </w:rPr>
          <w:t xml:space="preserve"> this work) </w:t>
        </w:r>
      </w:ins>
      <w:ins w:id="128" w:author="Bowen Lab" w:date="2022-08-16T09:48:00Z">
        <w:r w:rsidRPr="00C8530C">
          <w:rPr>
            <w:rPrChange w:id="129" w:author="Bowen Lab" w:date="2022-08-18T14:03:00Z">
              <w:rPr/>
            </w:rPrChange>
          </w:rPr>
          <w:t xml:space="preserve">excited by the donor laser with emission in both donor and acceptor channels. </w:t>
        </w:r>
      </w:ins>
      <w:r w:rsidR="0042463E" w:rsidRPr="00C8530C">
        <w:rPr>
          <w:rPrChange w:id="130" w:author="Bowen Lab" w:date="2022-08-18T14:03:00Z">
            <w:rPr/>
          </w:rPrChange>
        </w:rPr>
        <w:t xml:space="preserve">Our </w:t>
      </w:r>
      <w:del w:id="131" w:author="Bowen Lab" w:date="2022-08-16T09:06:00Z">
        <w:r w:rsidR="0042463E" w:rsidRPr="00C8530C" w:rsidDel="00B70775">
          <w:rPr>
            <w:rPrChange w:id="132" w:author="Bowen Lab" w:date="2022-08-18T14:03:00Z">
              <w:rPr/>
            </w:rPrChange>
          </w:rPr>
          <w:delText xml:space="preserve">data is acquired with a CCD camera and the donor and acceptor intensity information with respect to time is recorded as frames in a .tif movie file. </w:delText>
        </w:r>
      </w:del>
      <w:del w:id="133" w:author="Bowen Lab" w:date="2022-08-16T09:11:00Z">
        <w:r w:rsidR="0042463E" w:rsidRPr="00C8530C" w:rsidDel="00B70775">
          <w:rPr>
            <w:rPrChange w:id="134" w:author="Bowen Lab" w:date="2022-08-18T14:03:00Z">
              <w:rPr/>
            </w:rPrChange>
          </w:rPr>
          <w:delText xml:space="preserve">For </w:delText>
        </w:r>
      </w:del>
      <w:r w:rsidR="0042463E" w:rsidRPr="00C8530C">
        <w:rPr>
          <w:rPrChange w:id="135" w:author="Bowen Lab" w:date="2022-08-18T14:03:00Z">
            <w:rPr/>
          </w:rPrChange>
        </w:rPr>
        <w:t>data acquisition</w:t>
      </w:r>
      <w:del w:id="136" w:author="Bowen Lab" w:date="2022-08-16T09:11:00Z">
        <w:r w:rsidR="0042463E" w:rsidRPr="00C8530C" w:rsidDel="00B70775">
          <w:rPr>
            <w:rPrChange w:id="137" w:author="Bowen Lab" w:date="2022-08-18T14:03:00Z">
              <w:rPr/>
            </w:rPrChange>
          </w:rPr>
          <w:delText>, we follow the</w:delText>
        </w:r>
      </w:del>
      <w:ins w:id="138" w:author="Bowen Lab" w:date="2022-08-16T09:11:00Z">
        <w:r w:rsidR="00B70775" w:rsidRPr="00C8530C">
          <w:rPr>
            <w:rPrChange w:id="139" w:author="Bowen Lab" w:date="2022-08-18T14:03:00Z">
              <w:rPr/>
            </w:rPrChange>
          </w:rPr>
          <w:t xml:space="preserve"> sequence alternates the laser </w:t>
        </w:r>
      </w:ins>
      <w:ins w:id="140" w:author="Bowen Lab" w:date="2022-08-16T09:12:00Z">
        <w:r w:rsidR="00B70775" w:rsidRPr="00C8530C">
          <w:rPr>
            <w:rPrChange w:id="141" w:author="Bowen Lab" w:date="2022-08-18T14:03:00Z">
              <w:rPr/>
            </w:rPrChange>
          </w:rPr>
          <w:t>wavelength</w:t>
        </w:r>
      </w:ins>
      <w:ins w:id="142" w:author="Bowen Lab" w:date="2022-08-16T09:11:00Z">
        <w:r w:rsidR="00B70775" w:rsidRPr="00C8530C">
          <w:rPr>
            <w:rPrChange w:id="143" w:author="Bowen Lab" w:date="2022-08-18T14:03:00Z">
              <w:rPr/>
            </w:rPrChange>
          </w:rPr>
          <w:t xml:space="preserve"> </w:t>
        </w:r>
      </w:ins>
      <w:ins w:id="144" w:author="Bowen Lab" w:date="2022-08-16T09:12:00Z">
        <w:r w:rsidR="00B70775" w:rsidRPr="00C8530C">
          <w:rPr>
            <w:rPrChange w:id="145" w:author="Bowen Lab" w:date="2022-08-18T14:03:00Z">
              <w:rPr/>
            </w:rPrChange>
          </w:rPr>
          <w:t xml:space="preserve">to excite </w:t>
        </w:r>
      </w:ins>
      <w:del w:id="146" w:author="Bowen Lab" w:date="2022-08-16T09:12:00Z">
        <w:r w:rsidR="0042463E" w:rsidRPr="00C8530C" w:rsidDel="00B70775">
          <w:rPr>
            <w:rPrChange w:id="147" w:author="Bowen Lab" w:date="2022-08-18T14:03:00Z">
              <w:rPr/>
            </w:rPrChange>
          </w:rPr>
          <w:delText xml:space="preserve"> </w:delText>
        </w:r>
      </w:del>
      <w:r w:rsidR="0042463E" w:rsidRPr="00C8530C">
        <w:rPr>
          <w:rPrChange w:id="148" w:author="Bowen Lab" w:date="2022-08-18T14:03:00Z">
            <w:rPr/>
          </w:rPrChange>
        </w:rPr>
        <w:t>Acceptor-Donor-Acceptor</w:t>
      </w:r>
      <w:ins w:id="149" w:author="Bowen Lab" w:date="2022-08-16T09:12:00Z">
        <w:r w:rsidR="00B70775" w:rsidRPr="00C8530C">
          <w:rPr>
            <w:rPrChange w:id="150" w:author="Bowen Lab" w:date="2022-08-18T14:03:00Z">
              <w:rPr/>
            </w:rPrChange>
          </w:rPr>
          <w:t xml:space="preserve"> in </w:t>
        </w:r>
      </w:ins>
      <w:del w:id="151" w:author="Bowen Lab" w:date="2022-08-16T09:12:00Z">
        <w:r w:rsidR="0042463E" w:rsidRPr="00C8530C" w:rsidDel="00B70775">
          <w:rPr>
            <w:rPrChange w:id="152" w:author="Bowen Lab" w:date="2022-08-18T14:03:00Z">
              <w:rPr/>
            </w:rPrChange>
          </w:rPr>
          <w:delText xml:space="preserve"> excitation </w:delText>
        </w:r>
      </w:del>
      <w:r w:rsidR="0042463E" w:rsidRPr="00C8530C">
        <w:rPr>
          <w:rPrChange w:id="153" w:author="Bowen Lab" w:date="2022-08-18T14:03:00Z">
            <w:rPr/>
          </w:rPrChange>
        </w:rPr>
        <w:t>sequence</w:t>
      </w:r>
      <w:ins w:id="154" w:author="Bowen Lab" w:date="2022-08-16T09:12:00Z">
        <w:r w:rsidR="00B70775" w:rsidRPr="00C8530C">
          <w:rPr>
            <w:rPrChange w:id="155" w:author="Bowen Lab" w:date="2022-08-18T14:03:00Z">
              <w:rPr/>
            </w:rPrChange>
          </w:rPr>
          <w:t xml:space="preserve"> (e.g. Figure </w:t>
        </w:r>
      </w:ins>
      <w:ins w:id="156" w:author="Bowen Lab" w:date="2022-08-16T09:13:00Z">
        <w:r w:rsidR="00B70775" w:rsidRPr="00C8530C">
          <w:rPr>
            <w:rPrChange w:id="157" w:author="Bowen Lab" w:date="2022-08-18T14:03:00Z">
              <w:rPr/>
            </w:rPrChange>
          </w:rPr>
          <w:t>4, Figure Supplement 1)</w:t>
        </w:r>
      </w:ins>
      <w:r w:rsidR="0042463E" w:rsidRPr="00C8530C">
        <w:rPr>
          <w:rPrChange w:id="158" w:author="Bowen Lab" w:date="2022-08-18T14:03:00Z">
            <w:rPr/>
          </w:rPrChange>
        </w:rPr>
        <w:t xml:space="preserve">. </w:t>
      </w:r>
      <w:del w:id="159" w:author="Bowen Lab" w:date="2022-08-16T09:13:00Z">
        <w:r w:rsidR="0042463E" w:rsidRPr="00C8530C" w:rsidDel="00473243">
          <w:rPr>
            <w:rPrChange w:id="160" w:author="Bowen Lab" w:date="2022-08-18T14:03:00Z">
              <w:rPr/>
            </w:rPrChange>
          </w:rPr>
          <w:delText>For example, i</w:delText>
        </w:r>
      </w:del>
      <w:del w:id="161" w:author="Bowen Lab" w:date="2022-08-16T09:30:00Z">
        <w:r w:rsidR="0042463E" w:rsidRPr="00C8530C" w:rsidDel="00DD575E">
          <w:rPr>
            <w:rPrChange w:id="162" w:author="Bowen Lab" w:date="2022-08-18T14:03:00Z">
              <w:rPr/>
            </w:rPrChange>
          </w:rPr>
          <w:delText xml:space="preserve">n this paper the number of frames of each excitation period </w:delText>
        </w:r>
      </w:del>
      <w:del w:id="163" w:author="Bowen Lab" w:date="2022-08-16T09:14:00Z">
        <w:r w:rsidR="0042463E" w:rsidRPr="00C8530C" w:rsidDel="00473243">
          <w:rPr>
            <w:rPrChange w:id="164" w:author="Bowen Lab" w:date="2022-08-18T14:03:00Z">
              <w:rPr/>
            </w:rPrChange>
          </w:rPr>
          <w:delText xml:space="preserve">is </w:delText>
        </w:r>
      </w:del>
      <w:del w:id="165" w:author="Bowen Lab" w:date="2022-08-16T09:30:00Z">
        <w:r w:rsidR="0042463E" w:rsidRPr="00C8530C" w:rsidDel="00DD575E">
          <w:rPr>
            <w:rPrChange w:id="166" w:author="Bowen Lab" w:date="2022-08-18T14:03:00Z">
              <w:rPr/>
            </w:rPrChange>
          </w:rPr>
          <w:delText xml:space="preserve">10-500-50. </w:delText>
        </w:r>
      </w:del>
      <w:r w:rsidR="0042463E" w:rsidRPr="00C8530C">
        <w:rPr>
          <w:rPrChange w:id="167" w:author="Bowen Lab" w:date="2022-08-18T14:03:00Z">
            <w:rPr/>
          </w:rPrChange>
        </w:rPr>
        <w:t xml:space="preserve">The </w:t>
      </w:r>
      <w:r w:rsidR="00DD575E" w:rsidRPr="00C8530C">
        <w:rPr>
          <w:rPrChange w:id="168" w:author="Bowen Lab" w:date="2022-08-18T14:03:00Z">
            <w:rPr/>
          </w:rPrChange>
        </w:rPr>
        <w:t xml:space="preserve">First </w:t>
      </w:r>
      <w:del w:id="169" w:author="Bowen Lab" w:date="2022-08-16T09:14:00Z">
        <w:r w:rsidR="0042463E" w:rsidRPr="00C8530C" w:rsidDel="00473243">
          <w:rPr>
            <w:rPrChange w:id="170" w:author="Bowen Lab" w:date="2022-08-18T14:03:00Z">
              <w:rPr/>
            </w:rPrChange>
          </w:rPr>
          <w:delText xml:space="preserve">10 </w:delText>
        </w:r>
      </w:del>
      <w:r w:rsidR="00DD575E" w:rsidRPr="00C8530C">
        <w:rPr>
          <w:rPrChange w:id="171" w:author="Bowen Lab" w:date="2022-08-18T14:03:00Z">
            <w:rPr/>
          </w:rPrChange>
        </w:rPr>
        <w:t xml:space="preserve">Acceptor Excitation </w:t>
      </w:r>
      <w:del w:id="172" w:author="Bowen Lab" w:date="2022-08-16T09:14:00Z">
        <w:r w:rsidR="0042463E" w:rsidRPr="00C8530C" w:rsidDel="00473243">
          <w:rPr>
            <w:rPrChange w:id="173" w:author="Bowen Lab" w:date="2022-08-18T14:03:00Z">
              <w:rPr/>
            </w:rPrChange>
          </w:rPr>
          <w:delText xml:space="preserve">frames </w:delText>
        </w:r>
      </w:del>
      <w:ins w:id="174" w:author="Bowen Lab" w:date="2022-08-16T09:14:00Z">
        <w:r w:rsidR="00DD575E" w:rsidRPr="00C8530C">
          <w:rPr>
            <w:rPrChange w:id="175" w:author="Bowen Lab" w:date="2022-08-18T14:03:00Z">
              <w:rPr/>
            </w:rPrChange>
          </w:rPr>
          <w:t xml:space="preserve">Phase </w:t>
        </w:r>
      </w:ins>
      <w:del w:id="176" w:author="Bowen Lab" w:date="2022-08-16T09:14:00Z">
        <w:r w:rsidR="0042463E" w:rsidRPr="00C8530C" w:rsidDel="00473243">
          <w:rPr>
            <w:rPrChange w:id="177" w:author="Bowen Lab" w:date="2022-08-18T14:03:00Z">
              <w:rPr/>
            </w:rPrChange>
          </w:rPr>
          <w:delText>are to make sure that we have functional</w:delText>
        </w:r>
      </w:del>
      <w:ins w:id="178" w:author="Bowen Lab" w:date="2022-08-16T09:14:00Z">
        <w:r w:rsidR="00473243" w:rsidRPr="00C8530C">
          <w:rPr>
            <w:rPrChange w:id="179" w:author="Bowen Lab" w:date="2022-08-18T14:03:00Z">
              <w:rPr/>
            </w:rPrChange>
          </w:rPr>
          <w:t>is to identify</w:t>
        </w:r>
      </w:ins>
      <w:r w:rsidR="0042463E" w:rsidRPr="00C8530C">
        <w:rPr>
          <w:rPrChange w:id="180" w:author="Bowen Lab" w:date="2022-08-18T14:03:00Z">
            <w:rPr/>
          </w:rPrChange>
        </w:rPr>
        <w:t xml:space="preserve"> acceptor</w:t>
      </w:r>
      <w:del w:id="181" w:author="Bowen Lab" w:date="2022-08-16T09:14:00Z">
        <w:r w:rsidR="0042463E" w:rsidRPr="00C8530C" w:rsidDel="00473243">
          <w:rPr>
            <w:rPrChange w:id="182" w:author="Bowen Lab" w:date="2022-08-18T14:03:00Z">
              <w:rPr/>
            </w:rPrChange>
          </w:rPr>
          <w:delText xml:space="preserve"> dyes </w:delText>
        </w:r>
      </w:del>
      <w:ins w:id="183" w:author="Bowen Lab" w:date="2022-08-16T09:14:00Z">
        <w:r w:rsidR="00473243" w:rsidRPr="00C8530C">
          <w:rPr>
            <w:rPrChange w:id="184" w:author="Bowen Lab" w:date="2022-08-18T14:03:00Z">
              <w:rPr/>
            </w:rPrChange>
          </w:rPr>
          <w:t>-</w:t>
        </w:r>
      </w:ins>
      <w:r w:rsidR="0042463E" w:rsidRPr="00C8530C">
        <w:rPr>
          <w:rPrChange w:id="185" w:author="Bowen Lab" w:date="2022-08-18T14:03:00Z">
            <w:rPr/>
          </w:rPrChange>
        </w:rPr>
        <w:t xml:space="preserve">labeled </w:t>
      </w:r>
      <w:del w:id="186" w:author="Bowen Lab" w:date="2022-08-16T09:14:00Z">
        <w:r w:rsidR="0042463E" w:rsidRPr="00C8530C" w:rsidDel="00473243">
          <w:rPr>
            <w:rPrChange w:id="187" w:author="Bowen Lab" w:date="2022-08-18T14:03:00Z">
              <w:rPr/>
            </w:rPrChange>
          </w:rPr>
          <w:delText xml:space="preserve">on our sample </w:delText>
        </w:r>
      </w:del>
      <w:r w:rsidR="0042463E" w:rsidRPr="00C8530C">
        <w:rPr>
          <w:rPrChange w:id="188" w:author="Bowen Lab" w:date="2022-08-18T14:03:00Z">
            <w:rPr/>
          </w:rPrChange>
        </w:rPr>
        <w:t>molecules</w:t>
      </w:r>
      <w:del w:id="189" w:author="Bowen Lab" w:date="2022-08-16T09:14:00Z">
        <w:r w:rsidR="0042463E" w:rsidRPr="00C8530C" w:rsidDel="00473243">
          <w:rPr>
            <w:rPrChange w:id="190" w:author="Bowen Lab" w:date="2022-08-18T14:03:00Z">
              <w:rPr/>
            </w:rPrChange>
          </w:rPr>
          <w:delText xml:space="preserve">; </w:delText>
        </w:r>
      </w:del>
      <w:ins w:id="191" w:author="Bowen Lab" w:date="2022-08-16T09:14:00Z">
        <w:r w:rsidR="00473243" w:rsidRPr="00C8530C">
          <w:rPr>
            <w:rPrChange w:id="192" w:author="Bowen Lab" w:date="2022-08-18T14:03:00Z">
              <w:rPr/>
            </w:rPrChange>
          </w:rPr>
          <w:t xml:space="preserve">. </w:t>
        </w:r>
      </w:ins>
      <w:del w:id="193" w:author="Bowen Lab" w:date="2022-08-16T09:14:00Z">
        <w:r w:rsidR="0042463E" w:rsidRPr="00C8530C" w:rsidDel="00473243">
          <w:rPr>
            <w:rPrChange w:id="194" w:author="Bowen Lab" w:date="2022-08-18T14:03:00Z">
              <w:rPr/>
            </w:rPrChange>
          </w:rPr>
          <w:delText xml:space="preserve">the </w:delText>
        </w:r>
      </w:del>
      <w:ins w:id="195" w:author="Bowen Lab" w:date="2022-08-16T09:14:00Z">
        <w:r w:rsidR="00473243" w:rsidRPr="00C8530C">
          <w:rPr>
            <w:rPrChange w:id="196" w:author="Bowen Lab" w:date="2022-08-18T14:03:00Z">
              <w:rPr/>
            </w:rPrChange>
          </w:rPr>
          <w:t xml:space="preserve">The </w:t>
        </w:r>
      </w:ins>
      <w:del w:id="197" w:author="Bowen Lab" w:date="2022-08-16T09:14:00Z">
        <w:r w:rsidR="0042463E" w:rsidRPr="00C8530C" w:rsidDel="00473243">
          <w:rPr>
            <w:rPrChange w:id="198" w:author="Bowen Lab" w:date="2022-08-18T14:03:00Z">
              <w:rPr/>
            </w:rPrChange>
          </w:rPr>
          <w:delText xml:space="preserve">500 </w:delText>
        </w:r>
      </w:del>
      <w:r w:rsidR="00DD575E" w:rsidRPr="00C8530C">
        <w:rPr>
          <w:rPrChange w:id="199" w:author="Bowen Lab" w:date="2022-08-18T14:03:00Z">
            <w:rPr/>
          </w:rPrChange>
        </w:rPr>
        <w:t xml:space="preserve">Donor Excitation </w:t>
      </w:r>
      <w:del w:id="200" w:author="Bowen Lab" w:date="2022-08-16T09:14:00Z">
        <w:r w:rsidR="0042463E" w:rsidRPr="00C8530C" w:rsidDel="00473243">
          <w:rPr>
            <w:rPrChange w:id="201" w:author="Bowen Lab" w:date="2022-08-18T14:03:00Z">
              <w:rPr/>
            </w:rPrChange>
          </w:rPr>
          <w:delText xml:space="preserve">frames </w:delText>
        </w:r>
      </w:del>
      <w:ins w:id="202" w:author="Bowen Lab" w:date="2022-08-16T09:14:00Z">
        <w:r w:rsidR="00DD575E" w:rsidRPr="00C8530C">
          <w:rPr>
            <w:rPrChange w:id="203" w:author="Bowen Lab" w:date="2022-08-18T14:03:00Z">
              <w:rPr/>
            </w:rPrChange>
          </w:rPr>
          <w:t xml:space="preserve">Phase </w:t>
        </w:r>
      </w:ins>
      <w:del w:id="204" w:author="Bowen Lab" w:date="2022-08-16T09:14:00Z">
        <w:r w:rsidR="0042463E" w:rsidRPr="00C8530C" w:rsidDel="00473243">
          <w:rPr>
            <w:rPrChange w:id="205" w:author="Bowen Lab" w:date="2022-08-18T14:03:00Z">
              <w:rPr/>
            </w:rPrChange>
          </w:rPr>
          <w:delText xml:space="preserve">are </w:delText>
        </w:r>
      </w:del>
      <w:ins w:id="206" w:author="Bowen Lab" w:date="2022-08-16T09:14:00Z">
        <w:r w:rsidR="00473243" w:rsidRPr="00C8530C">
          <w:rPr>
            <w:rPrChange w:id="207" w:author="Bowen Lab" w:date="2022-08-18T14:03:00Z">
              <w:rPr/>
            </w:rPrChange>
          </w:rPr>
          <w:t xml:space="preserve">is </w:t>
        </w:r>
      </w:ins>
      <w:del w:id="208" w:author="Bowen Lab" w:date="2022-08-16T09:14:00Z">
        <w:r w:rsidR="0042463E" w:rsidRPr="00C8530C" w:rsidDel="00473243">
          <w:rPr>
            <w:rPrChange w:id="209" w:author="Bowen Lab" w:date="2022-08-18T14:03:00Z">
              <w:rPr/>
            </w:rPrChange>
          </w:rPr>
          <w:delText xml:space="preserve">the actual </w:delText>
        </w:r>
      </w:del>
      <w:ins w:id="210" w:author="Bowen Lab" w:date="2022-08-16T09:14:00Z">
        <w:r w:rsidR="00473243" w:rsidRPr="00C8530C">
          <w:rPr>
            <w:rPrChange w:id="211" w:author="Bowen Lab" w:date="2022-08-18T14:03:00Z">
              <w:rPr/>
            </w:rPrChange>
          </w:rPr>
          <w:t xml:space="preserve">to capture the </w:t>
        </w:r>
      </w:ins>
      <w:r w:rsidR="0042463E" w:rsidRPr="00C8530C">
        <w:rPr>
          <w:rPrChange w:id="212" w:author="Bowen Lab" w:date="2022-08-18T14:03:00Z">
            <w:rPr/>
          </w:rPrChange>
        </w:rPr>
        <w:t>FRET</w:t>
      </w:r>
      <w:ins w:id="213" w:author="Bowen Lab" w:date="2022-08-16T09:15:00Z">
        <w:r w:rsidR="00473243" w:rsidRPr="00C8530C">
          <w:rPr>
            <w:rPrChange w:id="214" w:author="Bowen Lab" w:date="2022-08-18T14:03:00Z">
              <w:rPr/>
            </w:rPrChange>
          </w:rPr>
          <w:t xml:space="preserve"> efficiency</w:t>
        </w:r>
      </w:ins>
      <w:r w:rsidR="0042463E" w:rsidRPr="00C8530C">
        <w:rPr>
          <w:rPrChange w:id="215" w:author="Bowen Lab" w:date="2022-08-18T14:03:00Z">
            <w:rPr/>
          </w:rPrChange>
        </w:rPr>
        <w:t xml:space="preserve"> </w:t>
      </w:r>
      <w:del w:id="216" w:author="Bowen Lab" w:date="2022-08-16T09:15:00Z">
        <w:r w:rsidR="0042463E" w:rsidRPr="00C8530C" w:rsidDel="00473243">
          <w:rPr>
            <w:rPrChange w:id="217" w:author="Bowen Lab" w:date="2022-08-18T14:03:00Z">
              <w:rPr/>
            </w:rPrChange>
          </w:rPr>
          <w:delText xml:space="preserve">data </w:delText>
        </w:r>
      </w:del>
      <w:ins w:id="218" w:author="Bowen Lab" w:date="2022-08-16T09:15:00Z">
        <w:r w:rsidR="00473243" w:rsidRPr="00C8530C">
          <w:rPr>
            <w:rPrChange w:id="219" w:author="Bowen Lab" w:date="2022-08-18T14:03:00Z">
              <w:rPr/>
            </w:rPrChange>
          </w:rPr>
          <w:t>data</w:t>
        </w:r>
      </w:ins>
      <w:del w:id="220" w:author="Bowen Lab" w:date="2022-08-16T09:15:00Z">
        <w:r w:rsidR="0042463E" w:rsidRPr="00C8530C" w:rsidDel="00473243">
          <w:rPr>
            <w:rPrChange w:id="221" w:author="Bowen Lab" w:date="2022-08-18T14:03:00Z">
              <w:rPr/>
            </w:rPrChange>
          </w:rPr>
          <w:delText>that we are collecting</w:delText>
        </w:r>
      </w:del>
      <w:ins w:id="222" w:author="Bowen Lab" w:date="2022-08-16T09:15:00Z">
        <w:r w:rsidR="00473243" w:rsidRPr="00C8530C">
          <w:rPr>
            <w:rPrChange w:id="223" w:author="Bowen Lab" w:date="2022-08-18T14:03:00Z">
              <w:rPr/>
            </w:rPrChange>
          </w:rPr>
          <w:t>.</w:t>
        </w:r>
      </w:ins>
      <w:del w:id="224" w:author="Bowen Lab" w:date="2022-08-16T09:15:00Z">
        <w:r w:rsidR="0042463E" w:rsidRPr="00C8530C" w:rsidDel="00473243">
          <w:rPr>
            <w:rPrChange w:id="225" w:author="Bowen Lab" w:date="2022-08-18T14:03:00Z">
              <w:rPr/>
            </w:rPrChange>
          </w:rPr>
          <w:delText>;</w:delText>
        </w:r>
      </w:del>
      <w:r w:rsidR="0042463E" w:rsidRPr="00C8530C">
        <w:rPr>
          <w:rPrChange w:id="226" w:author="Bowen Lab" w:date="2022-08-18T14:03:00Z">
            <w:rPr/>
          </w:rPrChange>
        </w:rPr>
        <w:t xml:space="preserve"> </w:t>
      </w:r>
      <w:del w:id="227" w:author="Bowen Lab" w:date="2022-08-16T09:15:00Z">
        <w:r w:rsidR="0042463E" w:rsidRPr="00C8530C" w:rsidDel="00473243">
          <w:rPr>
            <w:rPrChange w:id="228" w:author="Bowen Lab" w:date="2022-08-18T14:03:00Z">
              <w:rPr/>
            </w:rPrChange>
          </w:rPr>
          <w:delText xml:space="preserve">the </w:delText>
        </w:r>
      </w:del>
      <w:ins w:id="229" w:author="Bowen Lab" w:date="2022-08-16T09:15:00Z">
        <w:r w:rsidR="00473243" w:rsidRPr="00C8530C">
          <w:rPr>
            <w:rPrChange w:id="230" w:author="Bowen Lab" w:date="2022-08-18T14:03:00Z">
              <w:rPr/>
            </w:rPrChange>
          </w:rPr>
          <w:t xml:space="preserve">The </w:t>
        </w:r>
      </w:ins>
      <w:r w:rsidR="00DD575E" w:rsidRPr="00C8530C">
        <w:rPr>
          <w:rPrChange w:id="231" w:author="Bowen Lab" w:date="2022-08-18T14:03:00Z">
            <w:rPr/>
          </w:rPrChange>
        </w:rPr>
        <w:t xml:space="preserve">Final </w:t>
      </w:r>
      <w:ins w:id="232" w:author="Bowen Lab" w:date="2022-08-16T09:15:00Z">
        <w:r w:rsidR="00DD575E" w:rsidRPr="00C8530C">
          <w:rPr>
            <w:rPrChange w:id="233" w:author="Bowen Lab" w:date="2022-08-18T14:03:00Z">
              <w:rPr/>
            </w:rPrChange>
          </w:rPr>
          <w:t>Acceptor Excitation Phase</w:t>
        </w:r>
        <w:r w:rsidR="00473243" w:rsidRPr="00C8530C">
          <w:rPr>
            <w:rPrChange w:id="234" w:author="Bowen Lab" w:date="2022-08-18T14:03:00Z">
              <w:rPr/>
            </w:rPrChange>
          </w:rPr>
          <w:t xml:space="preserve"> is</w:t>
        </w:r>
      </w:ins>
      <w:del w:id="235" w:author="Bowen Lab" w:date="2022-08-16T09:15:00Z">
        <w:r w:rsidR="0042463E" w:rsidRPr="00C8530C" w:rsidDel="00473243">
          <w:rPr>
            <w:rPrChange w:id="236" w:author="Bowen Lab" w:date="2022-08-18T14:03:00Z">
              <w:rPr/>
            </w:rPrChange>
          </w:rPr>
          <w:delText>50 frames are</w:delText>
        </w:r>
      </w:del>
      <w:r w:rsidR="0042463E" w:rsidRPr="00C8530C">
        <w:rPr>
          <w:rPrChange w:id="237" w:author="Bowen Lab" w:date="2022-08-18T14:03:00Z">
            <w:rPr/>
          </w:rPrChange>
        </w:rPr>
        <w:t xml:space="preserve"> to </w:t>
      </w:r>
      <w:del w:id="238" w:author="Bowen Lab" w:date="2022-08-16T09:15:00Z">
        <w:r w:rsidR="0042463E" w:rsidRPr="00C8530C" w:rsidDel="00473243">
          <w:rPr>
            <w:rPrChange w:id="239" w:author="Bowen Lab" w:date="2022-08-18T14:03:00Z">
              <w:rPr/>
            </w:rPrChange>
          </w:rPr>
          <w:delText>make sure</w:delText>
        </w:r>
      </w:del>
      <w:ins w:id="240" w:author="Bowen Lab" w:date="2022-08-16T09:15:00Z">
        <w:r w:rsidR="00473243" w:rsidRPr="00C8530C">
          <w:rPr>
            <w:rPrChange w:id="241" w:author="Bowen Lab" w:date="2022-08-18T14:03:00Z">
              <w:rPr/>
            </w:rPrChange>
          </w:rPr>
          <w:t>confirm</w:t>
        </w:r>
      </w:ins>
      <w:r w:rsidR="0042463E" w:rsidRPr="00C8530C">
        <w:rPr>
          <w:rPrChange w:id="242" w:author="Bowen Lab" w:date="2022-08-18T14:03:00Z">
            <w:rPr/>
          </w:rPrChange>
        </w:rPr>
        <w:t xml:space="preserve"> </w:t>
      </w:r>
      <w:del w:id="243" w:author="Bowen Lab" w:date="2022-08-16T09:15:00Z">
        <w:r w:rsidR="0042463E" w:rsidRPr="00C8530C" w:rsidDel="00473243">
          <w:rPr>
            <w:rPrChange w:id="244" w:author="Bowen Lab" w:date="2022-08-18T14:03:00Z">
              <w:rPr/>
            </w:rPrChange>
          </w:rPr>
          <w:delText xml:space="preserve">that the </w:delText>
        </w:r>
      </w:del>
      <w:r w:rsidR="0042463E" w:rsidRPr="00C8530C">
        <w:rPr>
          <w:rPrChange w:id="245" w:author="Bowen Lab" w:date="2022-08-18T14:03:00Z">
            <w:rPr/>
          </w:rPrChange>
        </w:rPr>
        <w:t xml:space="preserve">acceptor </w:t>
      </w:r>
      <w:del w:id="246" w:author="Bowen Lab" w:date="2022-08-16T09:16:00Z">
        <w:r w:rsidR="0042463E" w:rsidRPr="00C8530C" w:rsidDel="00473243">
          <w:rPr>
            <w:rPrChange w:id="247" w:author="Bowen Lab" w:date="2022-08-18T14:03:00Z">
              <w:rPr/>
            </w:rPrChange>
          </w:rPr>
          <w:delText xml:space="preserve">dyes are </w:delText>
        </w:r>
      </w:del>
      <w:r w:rsidR="0042463E" w:rsidRPr="00C8530C">
        <w:rPr>
          <w:rPrChange w:id="248" w:author="Bowen Lab" w:date="2022-08-18T14:03:00Z">
            <w:rPr/>
          </w:rPrChange>
        </w:rPr>
        <w:t>bleach</w:t>
      </w:r>
      <w:del w:id="249" w:author="Bowen Lab" w:date="2022-08-16T09:16:00Z">
        <w:r w:rsidR="0042463E" w:rsidRPr="00C8530C" w:rsidDel="00473243">
          <w:rPr>
            <w:rPrChange w:id="250" w:author="Bowen Lab" w:date="2022-08-18T14:03:00Z">
              <w:rPr/>
            </w:rPrChange>
          </w:rPr>
          <w:delText>ed</w:delText>
        </w:r>
      </w:del>
      <w:ins w:id="251" w:author="Bowen Lab" w:date="2022-08-16T09:16:00Z">
        <w:r w:rsidR="00473243" w:rsidRPr="00C8530C">
          <w:rPr>
            <w:rPrChange w:id="252" w:author="Bowen Lab" w:date="2022-08-18T14:03:00Z">
              <w:rPr/>
            </w:rPrChange>
          </w:rPr>
          <w:t>ing</w:t>
        </w:r>
      </w:ins>
      <w:r w:rsidR="0042463E" w:rsidRPr="00C8530C">
        <w:rPr>
          <w:rPrChange w:id="253" w:author="Bowen Lab" w:date="2022-08-18T14:03:00Z">
            <w:rPr/>
          </w:rPrChange>
        </w:rPr>
        <w:t xml:space="preserve">. </w:t>
      </w:r>
      <w:ins w:id="254" w:author="Bowen Lab" w:date="2022-08-16T09:30:00Z">
        <w:r w:rsidR="00DD575E" w:rsidRPr="00C8530C">
          <w:rPr>
            <w:rPrChange w:id="255" w:author="Bowen Lab" w:date="2022-08-18T14:03:00Z">
              <w:rPr/>
            </w:rPrChange>
          </w:rPr>
          <w:t>In this paper the number of frames of each excitation period was 10</w:t>
        </w:r>
      </w:ins>
      <w:ins w:id="256" w:author="Bowen Lab" w:date="2022-08-18T13:19:00Z">
        <w:r w:rsidR="00C76ECC" w:rsidRPr="00C8530C">
          <w:rPr>
            <w:rPrChange w:id="257" w:author="Bowen Lab" w:date="2022-08-18T14:03:00Z">
              <w:rPr/>
            </w:rPrChange>
          </w:rPr>
          <w:t xml:space="preserve"> red</w:t>
        </w:r>
      </w:ins>
      <w:ins w:id="258" w:author="Bowen Lab" w:date="2022-08-16T09:30:00Z">
        <w:r w:rsidR="00DD575E" w:rsidRPr="00C8530C">
          <w:rPr>
            <w:rPrChange w:id="259" w:author="Bowen Lab" w:date="2022-08-18T14:03:00Z">
              <w:rPr/>
            </w:rPrChange>
          </w:rPr>
          <w:t>-500</w:t>
        </w:r>
      </w:ins>
      <w:ins w:id="260" w:author="Bowen Lab" w:date="2022-08-18T13:20:00Z">
        <w:r w:rsidR="00C76ECC" w:rsidRPr="00C8530C">
          <w:rPr>
            <w:rPrChange w:id="261" w:author="Bowen Lab" w:date="2022-08-18T14:03:00Z">
              <w:rPr/>
            </w:rPrChange>
          </w:rPr>
          <w:t xml:space="preserve"> green</w:t>
        </w:r>
      </w:ins>
      <w:ins w:id="262" w:author="Bowen Lab" w:date="2022-08-16T09:30:00Z">
        <w:r w:rsidR="00DD575E" w:rsidRPr="00C8530C">
          <w:rPr>
            <w:rPrChange w:id="263" w:author="Bowen Lab" w:date="2022-08-18T14:03:00Z">
              <w:rPr/>
            </w:rPrChange>
          </w:rPr>
          <w:t>-50</w:t>
        </w:r>
      </w:ins>
      <w:ins w:id="264" w:author="Bowen Lab" w:date="2022-08-18T13:20:00Z">
        <w:r w:rsidR="00C76ECC" w:rsidRPr="00C8530C">
          <w:rPr>
            <w:rPrChange w:id="265" w:author="Bowen Lab" w:date="2022-08-18T14:03:00Z">
              <w:rPr/>
            </w:rPrChange>
          </w:rPr>
          <w:t xml:space="preserve"> red</w:t>
        </w:r>
      </w:ins>
      <w:ins w:id="266" w:author="Bowen Lab" w:date="2022-08-18T13:19:00Z">
        <w:r w:rsidR="00C76ECC" w:rsidRPr="00C8530C">
          <w:rPr>
            <w:rPrChange w:id="267" w:author="Bowen Lab" w:date="2022-08-18T14:03:00Z">
              <w:rPr/>
            </w:rPrChange>
          </w:rPr>
          <w:t xml:space="preserve"> frames</w:t>
        </w:r>
      </w:ins>
      <w:ins w:id="268" w:author="Bowen Lab" w:date="2022-08-16T09:30:00Z">
        <w:r w:rsidR="00DD575E" w:rsidRPr="00C8530C">
          <w:rPr>
            <w:rPrChange w:id="269" w:author="Bowen Lab" w:date="2022-08-18T14:03:00Z">
              <w:rPr/>
            </w:rPrChange>
          </w:rPr>
          <w:t xml:space="preserve">. </w:t>
        </w:r>
      </w:ins>
      <w:del w:id="270" w:author="Bowen Lab" w:date="2022-08-16T09:48:00Z">
        <w:r w:rsidR="0042463E" w:rsidRPr="00C8530C" w:rsidDel="00BE0EEC">
          <w:rPr>
            <w:rPrChange w:id="271" w:author="Bowen Lab" w:date="2022-08-18T14:03:00Z">
              <w:rPr/>
            </w:rPrChange>
          </w:rPr>
          <w:delText xml:space="preserve">A complete data </w:delText>
        </w:r>
      </w:del>
      <w:del w:id="272" w:author="Bowen Lab" w:date="2022-08-16T09:16:00Z">
        <w:r w:rsidR="0042463E" w:rsidRPr="00C8530C" w:rsidDel="00473243">
          <w:rPr>
            <w:rPrChange w:id="273" w:author="Bowen Lab" w:date="2022-08-18T14:03:00Z">
              <w:rPr/>
            </w:rPrChange>
          </w:rPr>
          <w:delText xml:space="preserve">set should not only include the real sample movie file, but </w:delText>
        </w:r>
      </w:del>
      <w:del w:id="274" w:author="Bowen Lab" w:date="2022-08-16T09:48:00Z">
        <w:r w:rsidR="0042463E" w:rsidRPr="00C8530C" w:rsidDel="00BE0EEC">
          <w:rPr>
            <w:rPrChange w:id="275" w:author="Bowen Lab" w:date="2022-08-18T14:03:00Z">
              <w:rPr/>
            </w:rPrChange>
          </w:rPr>
          <w:delText xml:space="preserve">also a </w:delText>
        </w:r>
      </w:del>
      <w:del w:id="276" w:author="Bowen Lab" w:date="2022-08-16T09:16:00Z">
        <w:r w:rsidR="0042463E" w:rsidRPr="00C8530C" w:rsidDel="00473243">
          <w:rPr>
            <w:rPrChange w:id="277" w:author="Bowen Lab" w:date="2022-08-18T14:03:00Z">
              <w:rPr/>
            </w:rPrChange>
          </w:rPr>
          <w:delText>“</w:delText>
        </w:r>
      </w:del>
      <w:del w:id="278" w:author="Bowen Lab" w:date="2022-08-16T09:48:00Z">
        <w:r w:rsidR="0042463E" w:rsidRPr="00C8530C" w:rsidDel="00BE0EEC">
          <w:rPr>
            <w:rPrChange w:id="279" w:author="Bowen Lab" w:date="2022-08-18T14:03:00Z">
              <w:rPr/>
            </w:rPrChange>
          </w:rPr>
          <w:delText>beads</w:delText>
        </w:r>
      </w:del>
      <w:del w:id="280" w:author="Bowen Lab" w:date="2022-08-16T09:16:00Z">
        <w:r w:rsidR="0042463E" w:rsidRPr="00C8530C" w:rsidDel="00473243">
          <w:rPr>
            <w:rPrChange w:id="281" w:author="Bowen Lab" w:date="2022-08-18T14:03:00Z">
              <w:rPr/>
            </w:rPrChange>
          </w:rPr>
          <w:delText xml:space="preserve">” file that matches </w:delText>
        </w:r>
      </w:del>
      <w:del w:id="282" w:author="Bowen Lab" w:date="2022-08-16T09:48:00Z">
        <w:r w:rsidR="0042463E" w:rsidRPr="00C8530C" w:rsidDel="00BE0EEC">
          <w:rPr>
            <w:rPrChange w:id="283" w:author="Bowen Lab" w:date="2022-08-18T14:03:00Z">
              <w:rPr/>
            </w:rPrChange>
          </w:rPr>
          <w:delText>both donor and acceptor channels</w:delText>
        </w:r>
      </w:del>
      <w:del w:id="284" w:author="Bowen Lab" w:date="2022-08-16T09:18:00Z">
        <w:r w:rsidR="0042463E" w:rsidRPr="00C8530C" w:rsidDel="00473243">
          <w:rPr>
            <w:rPrChange w:id="285" w:author="Bowen Lab" w:date="2022-08-18T14:03:00Z">
              <w:rPr/>
            </w:rPrChange>
          </w:rPr>
          <w:delText xml:space="preserve"> for the </w:delText>
        </w:r>
      </w:del>
      <w:del w:id="286" w:author="Bowen Lab" w:date="2022-08-16T09:16:00Z">
        <w:r w:rsidR="0042463E" w:rsidRPr="00C8530C" w:rsidDel="00473243">
          <w:rPr>
            <w:rPrChange w:id="287" w:author="Bowen Lab" w:date="2022-08-18T14:03:00Z">
              <w:rPr/>
            </w:rPrChange>
          </w:rPr>
          <w:delText xml:space="preserve">coordinate </w:delText>
        </w:r>
      </w:del>
      <w:del w:id="288" w:author="Bowen Lab" w:date="2022-08-16T09:17:00Z">
        <w:r w:rsidR="0042463E" w:rsidRPr="00C8530C" w:rsidDel="00473243">
          <w:rPr>
            <w:rPrChange w:id="289" w:author="Bowen Lab" w:date="2022-08-18T14:03:00Z">
              <w:rPr/>
            </w:rPrChange>
          </w:rPr>
          <w:delText>correction</w:delText>
        </w:r>
      </w:del>
      <w:del w:id="290" w:author="Bowen Lab" w:date="2022-08-16T09:48:00Z">
        <w:r w:rsidR="0042463E" w:rsidRPr="00C8530C" w:rsidDel="00BE0EEC">
          <w:rPr>
            <w:rPrChange w:id="291" w:author="Bowen Lab" w:date="2022-08-18T14:03:00Z">
              <w:rPr/>
            </w:rPrChange>
          </w:rPr>
          <w:delText xml:space="preserve">. </w:delText>
        </w:r>
      </w:del>
      <w:del w:id="292" w:author="Bowen Lab" w:date="2022-08-16T09:18:00Z">
        <w:r w:rsidR="0042463E" w:rsidRPr="00C8530C" w:rsidDel="00473243">
          <w:rPr>
            <w:rPrChange w:id="293" w:author="Bowen Lab" w:date="2022-08-18T14:03:00Z">
              <w:rPr/>
            </w:rPrChange>
          </w:rPr>
          <w:delText xml:space="preserve">The “beads” file is acquired with the green laser shining to the fluorescent beads and we normally take </w:delText>
        </w:r>
      </w:del>
      <w:del w:id="294" w:author="Bowen Lab" w:date="2022-08-16T09:17:00Z">
        <w:r w:rsidR="0042463E" w:rsidRPr="00C8530C" w:rsidDel="00473243">
          <w:rPr>
            <w:rPrChange w:id="295" w:author="Bowen Lab" w:date="2022-08-18T14:03:00Z">
              <w:rPr/>
            </w:rPrChange>
          </w:rPr>
          <w:delText xml:space="preserve">a 10-frame movie </w:delText>
        </w:r>
      </w:del>
      <w:del w:id="296" w:author="Bowen Lab" w:date="2022-08-16T09:18:00Z">
        <w:r w:rsidR="0042463E" w:rsidRPr="00C8530C" w:rsidDel="00473243">
          <w:rPr>
            <w:rPrChange w:id="297" w:author="Bowen Lab" w:date="2022-08-18T14:03:00Z">
              <w:rPr/>
            </w:rPrChange>
          </w:rPr>
          <w:delText>for the “beads” file.</w:delText>
        </w:r>
      </w:del>
    </w:p>
    <w:p w14:paraId="00000006" w14:textId="27CAA025" w:rsidR="004E796A" w:rsidRPr="00C8530C" w:rsidDel="00BE0EEC" w:rsidRDefault="004E796A">
      <w:pPr>
        <w:spacing w:after="120"/>
        <w:rPr>
          <w:del w:id="298" w:author="Bowen Lab" w:date="2022-08-16T09:48:00Z"/>
          <w:rPrChange w:id="299" w:author="Bowen Lab" w:date="2022-08-18T14:03:00Z">
            <w:rPr>
              <w:del w:id="300" w:author="Bowen Lab" w:date="2022-08-16T09:48:00Z"/>
            </w:rPr>
          </w:rPrChange>
        </w:rPr>
        <w:pPrChange w:id="301" w:author="Bowen Lab" w:date="2022-08-16T09:49:00Z">
          <w:pPr/>
        </w:pPrChange>
      </w:pPr>
    </w:p>
    <w:p w14:paraId="5EC2F1F1" w14:textId="3AA57FF6" w:rsidR="00BE0EEC" w:rsidRPr="00C8530C" w:rsidRDefault="0042463E">
      <w:pPr>
        <w:spacing w:after="120"/>
        <w:rPr>
          <w:ins w:id="302" w:author="Bowen Lab" w:date="2022-08-16T09:48:00Z"/>
          <w:rPrChange w:id="303" w:author="Bowen Lab" w:date="2022-08-18T14:03:00Z">
            <w:rPr>
              <w:ins w:id="304" w:author="Bowen Lab" w:date="2022-08-16T09:48:00Z"/>
            </w:rPr>
          </w:rPrChange>
        </w:rPr>
        <w:pPrChange w:id="305" w:author="Bowen Lab" w:date="2022-08-16T09:49:00Z">
          <w:pPr/>
        </w:pPrChange>
      </w:pPr>
      <w:del w:id="306" w:author="Bowen Lab" w:date="2022-08-16T09:19:00Z">
        <w:r w:rsidRPr="00C8530C" w:rsidDel="00473243">
          <w:rPr>
            <w:rPrChange w:id="307" w:author="Bowen Lab" w:date="2022-08-18T14:03:00Z">
              <w:rPr/>
            </w:rPrChange>
          </w:rPr>
          <w:delText>For analyzing the movie files</w:delText>
        </w:r>
      </w:del>
      <w:ins w:id="308" w:author="Bowen Lab" w:date="2022-08-16T09:19:00Z">
        <w:r w:rsidR="00473243" w:rsidRPr="00C8530C">
          <w:rPr>
            <w:rPrChange w:id="309" w:author="Bowen Lab" w:date="2022-08-18T14:03:00Z">
              <w:rPr/>
            </w:rPrChange>
          </w:rPr>
          <w:t>These scripts</w:t>
        </w:r>
      </w:ins>
      <w:del w:id="310" w:author="Bowen Lab" w:date="2022-08-16T09:19:00Z">
        <w:r w:rsidRPr="00C8530C" w:rsidDel="00473243">
          <w:rPr>
            <w:rPrChange w:id="311" w:author="Bowen Lab" w:date="2022-08-18T14:03:00Z">
              <w:rPr/>
            </w:rPrChange>
          </w:rPr>
          <w:delText>, we offer</w:delText>
        </w:r>
      </w:del>
      <w:ins w:id="312" w:author="Bowen Lab" w:date="2022-08-16T09:19:00Z">
        <w:r w:rsidR="00473243" w:rsidRPr="00C8530C">
          <w:rPr>
            <w:rPrChange w:id="313" w:author="Bowen Lab" w:date="2022-08-18T14:03:00Z">
              <w:rPr/>
            </w:rPrChange>
          </w:rPr>
          <w:t xml:space="preserve"> </w:t>
        </w:r>
      </w:ins>
      <w:ins w:id="314" w:author="Bowen Lab" w:date="2022-08-16T09:41:00Z">
        <w:r w:rsidR="00BE0EEC" w:rsidRPr="00C8530C">
          <w:rPr>
            <w:rPrChange w:id="315" w:author="Bowen Lab" w:date="2022-08-18T14:03:00Z">
              <w:rPr/>
            </w:rPrChange>
          </w:rPr>
          <w:t xml:space="preserve">are </w:t>
        </w:r>
      </w:ins>
      <w:ins w:id="316" w:author="Bowen Lab" w:date="2022-08-16T09:42:00Z">
        <w:r w:rsidR="00BE0EEC" w:rsidRPr="00C8530C">
          <w:rPr>
            <w:rPrChange w:id="317" w:author="Bowen Lab" w:date="2022-08-18T14:03:00Z">
              <w:rPr/>
            </w:rPrChange>
          </w:rPr>
          <w:t>an implementation of</w:t>
        </w:r>
      </w:ins>
      <w:ins w:id="318" w:author="Bowen Lab" w:date="2022-08-16T09:41:00Z">
        <w:r w:rsidR="00BE0EEC" w:rsidRPr="00C8530C">
          <w:rPr>
            <w:rPrChange w:id="319" w:author="Bowen Lab" w:date="2022-08-18T14:03:00Z">
              <w:rPr/>
            </w:rPrChange>
          </w:rPr>
          <w:t xml:space="preserve"> our published analysis methods</w:t>
        </w:r>
      </w:ins>
      <w:ins w:id="320" w:author="Bowen Lab" w:date="2022-08-16T09:45:00Z">
        <w:r w:rsidR="00BE0EEC" w:rsidRPr="00C8530C">
          <w:rPr>
            <w:rPrChange w:id="321" w:author="Bowen Lab" w:date="2022-08-18T14:03:00Z">
              <w:rPr/>
            </w:rPrChange>
          </w:rPr>
          <w:t xml:space="preserve"> </w:t>
        </w:r>
      </w:ins>
      <w:r w:rsidR="00777943">
        <w:fldChar w:fldCharType="begin"/>
      </w:r>
      <w:r w:rsidR="00777943">
        <w:instrText xml:space="preserve"> ADDIN EN.CITE &lt;EndNote&gt;&lt;Cite&gt;&lt;Author&gt;McCann&lt;/Author&gt;&lt;Year&gt;2010&lt;/Year&gt;&lt;RecNum&gt;96&lt;/RecNum&gt;&lt;DisplayText&gt;&lt;style face="superscript"&gt;1&lt;/style&gt;&lt;/DisplayText&gt;&lt;record&gt;&lt;rec-number&gt;96&lt;/rec-number&gt;&lt;foreign-keys&gt;&lt;key app="EN" db-id="p00dftza30x5rqeze0ox05x6vw2dd0tept9w" timestamp="1617286259"&gt;96&lt;/key&gt;&lt;/foreign-keys&gt;&lt;ref-type name="Journal Article"&gt;17&lt;/ref-type&gt;&lt;contributors&gt;&lt;authors&gt;&lt;author&gt;McCann, J. J.&lt;/author&gt;&lt;author&gt;Choi, U. B.&lt;/author&gt;&lt;author&gt;Zheng, L.&lt;/author&gt;&lt;author&gt;Weninger, K.&lt;/author&gt;&lt;author&gt;Bowen, M. E.&lt;/author&gt;&lt;/authors&gt;&lt;/contributors&gt;&lt;auth-address&gt;Department of Pharmacology, Stony Brook University, Stony Brook, New York, USA.&lt;/auth-address&gt;&lt;titles&gt;&lt;title&gt;Optimizing methods to recover absolute FRET efficiency from immobilized single molecules&lt;/title&gt;&lt;secondary-title&gt;Biophys J&lt;/secondary-title&gt;&lt;/titles&gt;&lt;periodical&gt;&lt;full-title&gt;Biophys J&lt;/full-title&gt;&lt;/periodical&gt;&lt;pages&gt;961-70&lt;/pages&gt;&lt;volume&gt;99&lt;/volume&gt;&lt;number&gt;3&lt;/number&gt;&lt;edition&gt;2010/08/05&lt;/edition&gt;&lt;keywords&gt;&lt;keyword&gt;Animals&lt;/keyword&gt;&lt;keyword&gt;Base Sequence&lt;/keyword&gt;&lt;keyword&gt;DNA/chemistry/genetics&lt;/keyword&gt;&lt;keyword&gt;Disks Large Homolog 4 Protein&lt;/keyword&gt;&lt;keyword&gt;Fluorescence Resonance Energy Transfer/*methods&lt;/keyword&gt;&lt;keyword&gt;Immobilized Proteins/*chemistry&lt;/keyword&gt;&lt;keyword&gt;Intracellular Signaling Peptides and Proteins/chemistry&lt;/keyword&gt;&lt;keyword&gt;Membrane Proteins/chemistry&lt;/keyword&gt;&lt;keyword&gt;Molecular Sequence Data&lt;/keyword&gt;&lt;keyword&gt;Mutant Proteins/chemistry&lt;/keyword&gt;&lt;keyword&gt;Photobleaching&lt;/keyword&gt;&lt;keyword&gt;Rats&lt;/keyword&gt;&lt;keyword&gt;Reference Standards&lt;/keyword&gt;&lt;/keywords&gt;&lt;dates&gt;&lt;year&gt;2010&lt;/year&gt;&lt;pub-dates&gt;&lt;date&gt;Aug 4&lt;/date&gt;&lt;/pub-dates&gt;&lt;/dates&gt;&lt;isbn&gt;0006-3495 (Print)&amp;#xD;0006-3495&lt;/isbn&gt;&lt;accession-num&gt;20682275&lt;/accession-num&gt;&lt;urls&gt;&lt;/urls&gt;&lt;custom2&gt;PMC2913196&lt;/custom2&gt;&lt;electronic-resource-num&gt;10.1016/j.bpj.2010.04.063&lt;/electronic-resource-num&gt;&lt;remote-database-provider&gt;NLM&lt;/remote-database-provider&gt;&lt;language&gt;eng&lt;/language&gt;&lt;/record&gt;&lt;/Cite&gt;&lt;/EndNote&gt;</w:instrText>
      </w:r>
      <w:r w:rsidR="00777943">
        <w:fldChar w:fldCharType="separate"/>
      </w:r>
      <w:r w:rsidR="00777943" w:rsidRPr="00777943">
        <w:rPr>
          <w:noProof/>
          <w:vertAlign w:val="superscript"/>
        </w:rPr>
        <w:t>1</w:t>
      </w:r>
      <w:r w:rsidR="00777943">
        <w:fldChar w:fldCharType="end"/>
      </w:r>
      <w:ins w:id="322" w:author="Bowen Lab" w:date="2022-08-16T09:41:00Z">
        <w:r w:rsidR="00BE0EEC" w:rsidRPr="00C8530C">
          <w:rPr>
            <w:rPrChange w:id="323" w:author="Bowen Lab" w:date="2022-08-18T14:03:00Z">
              <w:rPr/>
            </w:rPrChange>
          </w:rPr>
          <w:t xml:space="preserve">. </w:t>
        </w:r>
      </w:ins>
      <w:ins w:id="324" w:author="Bowen Lab" w:date="2022-08-16T09:42:00Z">
        <w:r w:rsidR="00BE0EEC" w:rsidRPr="00C8530C">
          <w:rPr>
            <w:b/>
            <w:rPrChange w:id="325" w:author="Bowen Lab" w:date="2022-08-18T14:03:00Z">
              <w:rPr/>
            </w:rPrChange>
          </w:rPr>
          <w:t>BowenLabMovieProcessor</w:t>
        </w:r>
        <w:r w:rsidR="00BE0EEC" w:rsidRPr="00C8530C">
          <w:rPr>
            <w:rPrChange w:id="326" w:author="Bowen Lab" w:date="2022-08-18T14:03:00Z">
              <w:rPr/>
            </w:rPrChange>
          </w:rPr>
          <w:t xml:space="preserve"> </w:t>
        </w:r>
      </w:ins>
      <w:ins w:id="327" w:author="Bowen Lab" w:date="2022-08-16T09:19:00Z">
        <w:r w:rsidR="00473243" w:rsidRPr="00C8530C">
          <w:rPr>
            <w:rPrChange w:id="328" w:author="Bowen Lab" w:date="2022-08-18T14:03:00Z">
              <w:rPr/>
            </w:rPrChange>
          </w:rPr>
          <w:t>allow</w:t>
        </w:r>
      </w:ins>
      <w:ins w:id="329" w:author="Bowen Lab" w:date="2022-08-16T09:43:00Z">
        <w:r w:rsidR="00BE0EEC" w:rsidRPr="00C8530C">
          <w:rPr>
            <w:rPrChange w:id="330" w:author="Bowen Lab" w:date="2022-08-18T14:03:00Z">
              <w:rPr/>
            </w:rPrChange>
          </w:rPr>
          <w:t>s the user to select from</w:t>
        </w:r>
      </w:ins>
      <w:ins w:id="331" w:author="Bowen Lab" w:date="2022-08-16T09:19:00Z">
        <w:r w:rsidR="00473243" w:rsidRPr="00C8530C">
          <w:rPr>
            <w:rPrChange w:id="332" w:author="Bowen Lab" w:date="2022-08-18T14:03:00Z">
              <w:rPr/>
            </w:rPrChange>
          </w:rPr>
          <w:t xml:space="preserve"> 3</w:t>
        </w:r>
      </w:ins>
      <w:r w:rsidRPr="00C8530C">
        <w:rPr>
          <w:rPrChange w:id="333" w:author="Bowen Lab" w:date="2022-08-18T14:03:00Z">
            <w:rPr/>
          </w:rPrChange>
        </w:rPr>
        <w:t xml:space="preserve"> different background subtraction methods</w:t>
      </w:r>
      <w:del w:id="334" w:author="Bowen Lab" w:date="2022-08-16T09:19:00Z">
        <w:r w:rsidRPr="00C8530C" w:rsidDel="00473243">
          <w:rPr>
            <w:rPrChange w:id="335" w:author="Bowen Lab" w:date="2022-08-18T14:03:00Z">
              <w:rPr/>
            </w:rPrChange>
          </w:rPr>
          <w:delText xml:space="preserve"> and intensity calculation methods. Background subtraction methods are l</w:delText>
        </w:r>
      </w:del>
      <w:ins w:id="336" w:author="Bowen Lab" w:date="2022-08-16T09:19:00Z">
        <w:r w:rsidR="00473243" w:rsidRPr="00C8530C">
          <w:rPr>
            <w:rPrChange w:id="337" w:author="Bowen Lab" w:date="2022-08-18T14:03:00Z">
              <w:rPr/>
            </w:rPrChange>
          </w:rPr>
          <w:t xml:space="preserve">: </w:t>
        </w:r>
      </w:ins>
      <w:ins w:id="338" w:author="Bowen Lab" w:date="2022-08-16T09:22:00Z">
        <w:r w:rsidR="00473243" w:rsidRPr="00C8530C">
          <w:rPr>
            <w:rPrChange w:id="339" w:author="Bowen Lab" w:date="2022-08-18T14:03:00Z">
              <w:rPr/>
            </w:rPrChange>
          </w:rPr>
          <w:t xml:space="preserve">the </w:t>
        </w:r>
      </w:ins>
      <w:ins w:id="340" w:author="Bowen Lab" w:date="2022-08-16T09:19:00Z">
        <w:r w:rsidR="00473243" w:rsidRPr="00C8530C">
          <w:rPr>
            <w:rPrChange w:id="341" w:author="Bowen Lab" w:date="2022-08-18T14:03:00Z">
              <w:rPr/>
            </w:rPrChange>
          </w:rPr>
          <w:t>l</w:t>
        </w:r>
      </w:ins>
      <w:r w:rsidRPr="00C8530C">
        <w:rPr>
          <w:rPrChange w:id="342" w:author="Bowen Lab" w:date="2022-08-18T14:03:00Z">
            <w:rPr/>
          </w:rPrChange>
        </w:rPr>
        <w:t xml:space="preserve">ocal </w:t>
      </w:r>
      <w:r w:rsidRPr="00C8530C">
        <w:rPr>
          <w:i/>
          <w:rPrChange w:id="343" w:author="Bowen Lab" w:date="2022-08-18T14:03:00Z">
            <w:rPr/>
          </w:rPrChange>
        </w:rPr>
        <w:t>median</w:t>
      </w:r>
      <w:r w:rsidRPr="00C8530C">
        <w:rPr>
          <w:rPrChange w:id="344" w:author="Bowen Lab" w:date="2022-08-18T14:03:00Z">
            <w:rPr/>
          </w:rPrChange>
        </w:rPr>
        <w:t xml:space="preserve"> </w:t>
      </w:r>
      <w:ins w:id="345" w:author="Bowen Lab" w:date="2022-08-16T09:21:00Z">
        <w:r w:rsidR="00473243" w:rsidRPr="00C8530C">
          <w:rPr>
            <w:rPrChange w:id="346" w:author="Bowen Lab" w:date="2022-08-18T14:03:00Z">
              <w:rPr/>
            </w:rPrChange>
          </w:rPr>
          <w:t xml:space="preserve">using </w:t>
        </w:r>
      </w:ins>
      <w:ins w:id="347" w:author="Bowen Lab" w:date="2022-08-16T09:20:00Z">
        <w:r w:rsidR="00473243" w:rsidRPr="00C8530C">
          <w:rPr>
            <w:rPrChange w:id="348" w:author="Bowen Lab" w:date="2022-08-18T14:03:00Z">
              <w:rPr/>
            </w:rPrChange>
          </w:rPr>
          <w:t>16</w:t>
        </w:r>
      </w:ins>
      <w:ins w:id="349" w:author="Bowen Lab" w:date="2022-08-16T09:25:00Z">
        <w:r w:rsidR="00DD575E" w:rsidRPr="00C8530C">
          <w:rPr>
            <w:rPrChange w:id="350" w:author="Bowen Lab" w:date="2022-08-18T14:03:00Z">
              <w:rPr/>
            </w:rPrChange>
          </w:rPr>
          <w:t xml:space="preserve"> </w:t>
        </w:r>
      </w:ins>
      <w:ins w:id="351" w:author="Bowen Lab" w:date="2022-08-16T09:20:00Z">
        <w:r w:rsidR="00473243" w:rsidRPr="00C8530C">
          <w:rPr>
            <w:rPrChange w:id="352" w:author="Bowen Lab" w:date="2022-08-18T14:03:00Z">
              <w:rPr/>
            </w:rPrChange>
          </w:rPr>
          <w:t>x</w:t>
        </w:r>
      </w:ins>
      <w:ins w:id="353" w:author="Bowen Lab" w:date="2022-08-16T09:25:00Z">
        <w:r w:rsidR="00DD575E" w:rsidRPr="00C8530C">
          <w:rPr>
            <w:rPrChange w:id="354" w:author="Bowen Lab" w:date="2022-08-18T14:03:00Z">
              <w:rPr/>
            </w:rPrChange>
          </w:rPr>
          <w:t xml:space="preserve"> </w:t>
        </w:r>
      </w:ins>
      <w:ins w:id="355" w:author="Bowen Lab" w:date="2022-08-16T09:20:00Z">
        <w:r w:rsidR="00473243" w:rsidRPr="00C8530C">
          <w:rPr>
            <w:rPrChange w:id="356" w:author="Bowen Lab" w:date="2022-08-18T14:03:00Z">
              <w:rPr/>
            </w:rPrChange>
          </w:rPr>
          <w:t>16-pixel square</w:t>
        </w:r>
      </w:ins>
      <w:ins w:id="357" w:author="Bowen Lab" w:date="2022-08-16T09:21:00Z">
        <w:r w:rsidR="00473243" w:rsidRPr="00C8530C">
          <w:rPr>
            <w:rPrChange w:id="358" w:author="Bowen Lab" w:date="2022-08-18T14:03:00Z">
              <w:rPr/>
            </w:rPrChange>
          </w:rPr>
          <w:t>s</w:t>
        </w:r>
      </w:ins>
      <w:del w:id="359" w:author="Bowen Lab" w:date="2022-08-16T09:21:00Z">
        <w:r w:rsidRPr="00C8530C" w:rsidDel="00473243">
          <w:rPr>
            <w:rPrChange w:id="360" w:author="Bowen Lab" w:date="2022-08-18T14:03:00Z">
              <w:rPr/>
            </w:rPrChange>
          </w:rPr>
          <w:delText>(option 1)</w:delText>
        </w:r>
      </w:del>
      <w:r w:rsidRPr="00C8530C">
        <w:rPr>
          <w:rPrChange w:id="361" w:author="Bowen Lab" w:date="2022-08-18T14:03:00Z">
            <w:rPr/>
          </w:rPrChange>
        </w:rPr>
        <w:t xml:space="preserve">, </w:t>
      </w:r>
      <w:ins w:id="362" w:author="Bowen Lab" w:date="2022-08-16T09:21:00Z">
        <w:r w:rsidR="00473243" w:rsidRPr="00C8530C">
          <w:rPr>
            <w:rPrChange w:id="363" w:author="Bowen Lab" w:date="2022-08-18T14:03:00Z">
              <w:rPr/>
            </w:rPrChange>
          </w:rPr>
          <w:t xml:space="preserve">the </w:t>
        </w:r>
      </w:ins>
      <w:moveToRangeStart w:id="364" w:author="Bowen Lab" w:date="2022-08-16T09:21:00Z" w:name="move111534104"/>
      <w:moveTo w:id="365" w:author="Bowen Lab" w:date="2022-08-16T09:21:00Z">
        <w:r w:rsidR="00473243" w:rsidRPr="00C8530C">
          <w:rPr>
            <w:rPrChange w:id="366" w:author="Bowen Lab" w:date="2022-08-18T14:03:00Z">
              <w:rPr/>
            </w:rPrChange>
          </w:rPr>
          <w:t>SPARTAN</w:t>
        </w:r>
      </w:moveTo>
      <w:ins w:id="367" w:author="Bowen Lab" w:date="2022-08-16T09:56:00Z">
        <w:r w:rsidR="008C38B5" w:rsidRPr="00C8530C">
          <w:rPr>
            <w:rPrChange w:id="368" w:author="Bowen Lab" w:date="2022-08-18T14:03:00Z">
              <w:rPr/>
            </w:rPrChange>
          </w:rPr>
          <w:t xml:space="preserve"> </w:t>
        </w:r>
      </w:ins>
      <w:moveTo w:id="369" w:author="Bowen Lab" w:date="2022-08-16T09:21:00Z">
        <w:del w:id="370" w:author="Bowen Lab" w:date="2022-08-16T09:56:00Z">
          <w:r w:rsidR="00473243" w:rsidRPr="00C8530C" w:rsidDel="008C38B5">
            <w:rPr>
              <w:highlight w:val="yellow"/>
              <w:vertAlign w:val="superscript"/>
              <w:rPrChange w:id="371" w:author="Bowen Lab" w:date="2022-08-18T14:03:00Z">
                <w:rPr>
                  <w:vertAlign w:val="superscript"/>
                </w:rPr>
              </w:rPrChange>
            </w:rPr>
            <w:delText>[1]</w:delText>
          </w:r>
          <w:r w:rsidR="00473243" w:rsidRPr="00C8530C" w:rsidDel="008C38B5">
            <w:rPr>
              <w:rPrChange w:id="372" w:author="Bowen Lab" w:date="2022-08-18T14:03:00Z">
                <w:rPr/>
              </w:rPrChange>
            </w:rPr>
            <w:delText xml:space="preserve"> </w:delText>
          </w:r>
        </w:del>
        <w:r w:rsidR="00473243" w:rsidRPr="00C8530C">
          <w:rPr>
            <w:rPrChange w:id="373" w:author="Bowen Lab" w:date="2022-08-18T14:03:00Z">
              <w:rPr/>
            </w:rPrChange>
          </w:rPr>
          <w:t>method</w:t>
        </w:r>
        <w:del w:id="374" w:author="Bowen Lab" w:date="2022-08-16T09:21:00Z">
          <w:r w:rsidR="00473243" w:rsidRPr="00C8530C" w:rsidDel="00473243">
            <w:rPr>
              <w:rPrChange w:id="375" w:author="Bowen Lab" w:date="2022-08-18T14:03:00Z">
                <w:rPr/>
              </w:rPrChange>
            </w:rPr>
            <w:delText>s</w:delText>
          </w:r>
        </w:del>
        <w:r w:rsidR="00473243" w:rsidRPr="00C8530C">
          <w:rPr>
            <w:rPrChange w:id="376" w:author="Bowen Lab" w:date="2022-08-18T14:03:00Z">
              <w:rPr/>
            </w:rPrChange>
          </w:rPr>
          <w:t xml:space="preserve"> </w:t>
        </w:r>
        <w:del w:id="377" w:author="Bowen Lab" w:date="2022-08-16T09:22:00Z">
          <w:r w:rsidR="00473243" w:rsidRPr="00C8530C" w:rsidDel="00473243">
            <w:rPr>
              <w:rPrChange w:id="378" w:author="Bowen Lab" w:date="2022-08-18T14:03:00Z">
                <w:rPr/>
              </w:rPrChange>
            </w:rPr>
            <w:delText xml:space="preserve">are </w:delText>
          </w:r>
        </w:del>
        <w:r w:rsidR="00473243" w:rsidRPr="00C8530C">
          <w:rPr>
            <w:rPrChange w:id="379" w:author="Bowen Lab" w:date="2022-08-18T14:03:00Z">
              <w:rPr/>
            </w:rPrChange>
          </w:rPr>
          <w:t xml:space="preserve">adapted from </w:t>
        </w:r>
        <w:del w:id="380" w:author="Bowen Lab" w:date="2022-08-16T09:22:00Z">
          <w:r w:rsidR="00473243" w:rsidRPr="00C8530C" w:rsidDel="00473243">
            <w:rPr>
              <w:rPrChange w:id="381" w:author="Bowen Lab" w:date="2022-08-18T14:03:00Z">
                <w:rPr/>
              </w:rPrChange>
            </w:rPr>
            <w:delText>Dr.</w:delText>
          </w:r>
        </w:del>
      </w:moveTo>
      <w:ins w:id="382" w:author="Bowen Lab" w:date="2022-08-16T09:22:00Z">
        <w:r w:rsidR="00473243" w:rsidRPr="00C8530C">
          <w:rPr>
            <w:rPrChange w:id="383" w:author="Bowen Lab" w:date="2022-08-18T14:03:00Z">
              <w:rPr/>
            </w:rPrChange>
          </w:rPr>
          <w:t>the</w:t>
        </w:r>
      </w:ins>
      <w:moveTo w:id="384" w:author="Bowen Lab" w:date="2022-08-16T09:21:00Z">
        <w:r w:rsidR="00473243" w:rsidRPr="00C8530C">
          <w:rPr>
            <w:rPrChange w:id="385" w:author="Bowen Lab" w:date="2022-08-18T14:03:00Z">
              <w:rPr/>
            </w:rPrChange>
          </w:rPr>
          <w:t xml:space="preserve"> Blanchard</w:t>
        </w:r>
        <w:del w:id="386" w:author="Bowen Lab" w:date="2022-08-16T09:22:00Z">
          <w:r w:rsidR="00473243" w:rsidRPr="00C8530C" w:rsidDel="00473243">
            <w:rPr>
              <w:rPrChange w:id="387" w:author="Bowen Lab" w:date="2022-08-18T14:03:00Z">
                <w:rPr/>
              </w:rPrChange>
            </w:rPr>
            <w:delText>’s</w:delText>
          </w:r>
        </w:del>
        <w:r w:rsidR="00473243" w:rsidRPr="00C8530C">
          <w:rPr>
            <w:rPrChange w:id="388" w:author="Bowen Lab" w:date="2022-08-18T14:03:00Z">
              <w:rPr/>
            </w:rPrChange>
          </w:rPr>
          <w:t xml:space="preserve"> lab</w:t>
        </w:r>
      </w:moveTo>
      <w:ins w:id="389" w:author="Bowen Lab" w:date="2022-08-16T10:02:00Z">
        <w:r w:rsidR="008C38B5" w:rsidRPr="00C8530C">
          <w:rPr>
            <w:rPrChange w:id="390" w:author="Bowen Lab" w:date="2022-08-18T14:03:00Z">
              <w:rPr/>
            </w:rPrChange>
          </w:rPr>
          <w:t xml:space="preserve"> </w:t>
        </w:r>
      </w:ins>
      <w:r w:rsidR="00777943">
        <w:fldChar w:fldCharType="begin"/>
      </w:r>
      <w:r w:rsidR="00777943">
        <w:instrText xml:space="preserve"> ADDIN EN.CITE &lt;EndNote&gt;&lt;Cite&gt;&lt;Author&gt;Juette&lt;/Author&gt;&lt;Year&gt;2016&lt;/Year&gt;&lt;RecNum&gt;123&lt;/RecNum&gt;&lt;DisplayText&gt;&lt;style face="superscript"&gt;2&lt;/style&gt;&lt;/DisplayText&gt;&lt;record&gt;&lt;rec-number&gt;123&lt;/rec-number&gt;&lt;foreign-keys&gt;&lt;key app="EN" db-id="p00dftza30x5rqeze0ox05x6vw2dd0tept9w" timestamp="1660658512"&gt;123&lt;/key&gt;&lt;/foreign-keys&gt;&lt;ref-type name="Journal Article"&gt;17&lt;/ref-type&gt;&lt;contributors&gt;&lt;authors&gt;&lt;author&gt;Juette, Manuel F.&lt;/author&gt;&lt;author&gt;Terry, Daniel S.&lt;/author&gt;&lt;author&gt;Wasserman, Michael R.&lt;/author&gt;&lt;author&gt;Altman, Roger B.&lt;/author&gt;&lt;author&gt;Zhou, Zhou&lt;/author&gt;&lt;author&gt;Zhao, Hong&lt;/author&gt;&lt;author&gt;Blanchard, Scott C.&lt;/author&gt;&lt;/authors&gt;&lt;/contributors&gt;&lt;titles&gt;&lt;title&gt;Single-molecule imaging of non-equilibrium molecular ensembles on the millisecond timescale&lt;/title&gt;&lt;secondary-title&gt;Nature Methods&lt;/secondary-title&gt;&lt;/titles&gt;&lt;periodical&gt;&lt;full-title&gt;Nature Methods&lt;/full-title&gt;&lt;/periodical&gt;&lt;pages&gt;341-344&lt;/pages&gt;&lt;volume&gt;13&lt;/volume&gt;&lt;number&gt;4&lt;/number&gt;&lt;dates&gt;&lt;year&gt;2016&lt;/year&gt;&lt;pub-dates&gt;&lt;date&gt;2016/04/01&lt;/date&gt;&lt;/pub-dates&gt;&lt;/dates&gt;&lt;isbn&gt;1548-7105&lt;/isbn&gt;&lt;urls&gt;&lt;related-urls&gt;&lt;url&gt;https://doi.org/10.1038/nmeth.3769&lt;/url&gt;&lt;/related-urls&gt;&lt;/urls&gt;&lt;electronic-resource-num&gt;10.1038/nmeth.3769&lt;/electronic-resource-num&gt;&lt;/record&gt;&lt;/Cite&gt;&lt;/EndNote&gt;</w:instrText>
      </w:r>
      <w:r w:rsidR="00777943">
        <w:fldChar w:fldCharType="separate"/>
      </w:r>
      <w:r w:rsidR="00777943" w:rsidRPr="00777943">
        <w:rPr>
          <w:noProof/>
          <w:vertAlign w:val="superscript"/>
        </w:rPr>
        <w:t>2</w:t>
      </w:r>
      <w:r w:rsidR="00777943">
        <w:fldChar w:fldCharType="end"/>
      </w:r>
      <w:ins w:id="391" w:author="Bowen Lab" w:date="2022-08-16T09:31:00Z">
        <w:r w:rsidR="00DD575E" w:rsidRPr="00C8530C">
          <w:rPr>
            <w:rPrChange w:id="392" w:author="Bowen Lab" w:date="2022-08-18T14:03:00Z">
              <w:rPr/>
            </w:rPrChange>
          </w:rPr>
          <w:t>,</w:t>
        </w:r>
      </w:ins>
      <w:moveTo w:id="393" w:author="Bowen Lab" w:date="2022-08-16T09:21:00Z">
        <w:del w:id="394" w:author="Bowen Lab" w:date="2022-08-16T09:22:00Z">
          <w:r w:rsidR="00473243" w:rsidRPr="00C8530C" w:rsidDel="00473243">
            <w:rPr>
              <w:rPrChange w:id="395" w:author="Bowen Lab" w:date="2022-08-18T14:03:00Z">
                <w:rPr/>
              </w:rPrChange>
            </w:rPr>
            <w:delText xml:space="preserve">. </w:delText>
          </w:r>
        </w:del>
      </w:moveTo>
      <w:moveToRangeEnd w:id="364"/>
      <w:del w:id="396" w:author="Bowen Lab" w:date="2022-08-16T09:22:00Z">
        <w:r w:rsidRPr="00C8530C" w:rsidDel="00473243">
          <w:rPr>
            <w:rPrChange w:id="397" w:author="Bowen Lab" w:date="2022-08-18T14:03:00Z">
              <w:rPr/>
            </w:rPrChange>
          </w:rPr>
          <w:delText>SPARTAN (option 2),</w:delText>
        </w:r>
      </w:del>
      <w:ins w:id="398" w:author="Bowen Lab" w:date="2022-08-16T09:22:00Z">
        <w:r w:rsidR="00473243" w:rsidRPr="00C8530C">
          <w:rPr>
            <w:rPrChange w:id="399" w:author="Bowen Lab" w:date="2022-08-18T14:03:00Z">
              <w:rPr/>
            </w:rPrChange>
          </w:rPr>
          <w:t xml:space="preserve"> </w:t>
        </w:r>
      </w:ins>
      <w:ins w:id="400" w:author="Bowen Lab" w:date="2022-08-16T09:25:00Z">
        <w:r w:rsidR="00DD575E" w:rsidRPr="00C8530C">
          <w:rPr>
            <w:rPrChange w:id="401" w:author="Bowen Lab" w:date="2022-08-18T14:03:00Z">
              <w:rPr/>
            </w:rPrChange>
          </w:rPr>
          <w:t>or the</w:t>
        </w:r>
      </w:ins>
      <w:r w:rsidRPr="00C8530C">
        <w:rPr>
          <w:rPrChange w:id="402" w:author="Bowen Lab" w:date="2022-08-18T14:03:00Z">
            <w:rPr/>
          </w:rPrChange>
        </w:rPr>
        <w:t xml:space="preserve"> local </w:t>
      </w:r>
      <w:r w:rsidRPr="00C8530C">
        <w:rPr>
          <w:i/>
          <w:rPrChange w:id="403" w:author="Bowen Lab" w:date="2022-08-18T14:03:00Z">
            <w:rPr/>
          </w:rPrChange>
        </w:rPr>
        <w:t>minimum</w:t>
      </w:r>
      <w:r w:rsidRPr="00C8530C">
        <w:rPr>
          <w:rPrChange w:id="404" w:author="Bowen Lab" w:date="2022-08-18T14:03:00Z">
            <w:rPr/>
          </w:rPrChange>
        </w:rPr>
        <w:t xml:space="preserve"> </w:t>
      </w:r>
      <w:ins w:id="405" w:author="Bowen Lab" w:date="2022-08-16T09:22:00Z">
        <w:r w:rsidR="00473243" w:rsidRPr="00C8530C">
          <w:rPr>
            <w:rPrChange w:id="406" w:author="Bowen Lab" w:date="2022-08-18T14:03:00Z">
              <w:rPr/>
            </w:rPrChange>
          </w:rPr>
          <w:t>using 16</w:t>
        </w:r>
      </w:ins>
      <w:ins w:id="407" w:author="Bowen Lab" w:date="2022-08-16T09:25:00Z">
        <w:r w:rsidR="00DD575E" w:rsidRPr="00C8530C">
          <w:rPr>
            <w:rPrChange w:id="408" w:author="Bowen Lab" w:date="2022-08-18T14:03:00Z">
              <w:rPr/>
            </w:rPrChange>
          </w:rPr>
          <w:t xml:space="preserve"> </w:t>
        </w:r>
      </w:ins>
      <w:ins w:id="409" w:author="Bowen Lab" w:date="2022-08-16T09:22:00Z">
        <w:r w:rsidR="00473243" w:rsidRPr="00C8530C">
          <w:rPr>
            <w:rPrChange w:id="410" w:author="Bowen Lab" w:date="2022-08-18T14:03:00Z">
              <w:rPr/>
            </w:rPrChange>
          </w:rPr>
          <w:t>x</w:t>
        </w:r>
      </w:ins>
      <w:ins w:id="411" w:author="Bowen Lab" w:date="2022-08-16T09:25:00Z">
        <w:r w:rsidR="00DD575E" w:rsidRPr="00C8530C">
          <w:rPr>
            <w:rPrChange w:id="412" w:author="Bowen Lab" w:date="2022-08-18T14:03:00Z">
              <w:rPr/>
            </w:rPrChange>
          </w:rPr>
          <w:t xml:space="preserve"> </w:t>
        </w:r>
      </w:ins>
      <w:ins w:id="413" w:author="Bowen Lab" w:date="2022-08-16T09:22:00Z">
        <w:r w:rsidR="00473243" w:rsidRPr="00C8530C">
          <w:rPr>
            <w:rPrChange w:id="414" w:author="Bowen Lab" w:date="2022-08-18T14:03:00Z">
              <w:rPr/>
            </w:rPrChange>
          </w:rPr>
          <w:t>16-pixel squares</w:t>
        </w:r>
      </w:ins>
      <w:del w:id="415" w:author="Bowen Lab" w:date="2022-08-16T09:22:00Z">
        <w:r w:rsidRPr="00C8530C" w:rsidDel="00473243">
          <w:rPr>
            <w:rPrChange w:id="416" w:author="Bowen Lab" w:date="2022-08-18T14:03:00Z">
              <w:rPr/>
            </w:rPrChange>
          </w:rPr>
          <w:delText>(option 3)</w:delText>
        </w:r>
      </w:del>
      <w:r w:rsidRPr="00C8530C">
        <w:rPr>
          <w:rPrChange w:id="417" w:author="Bowen Lab" w:date="2022-08-18T14:03:00Z">
            <w:rPr/>
          </w:rPrChange>
        </w:rPr>
        <w:t xml:space="preserve">. </w:t>
      </w:r>
      <w:ins w:id="418" w:author="Bowen Lab" w:date="2022-08-16T09:23:00Z">
        <w:r w:rsidR="00473243" w:rsidRPr="00C8530C">
          <w:rPr>
            <w:rPrChange w:id="419" w:author="Bowen Lab" w:date="2022-08-18T14:03:00Z">
              <w:rPr/>
            </w:rPrChange>
          </w:rPr>
          <w:t>For this paper, we used the local median.</w:t>
        </w:r>
      </w:ins>
      <w:del w:id="420" w:author="Bowen Lab" w:date="2022-08-16T09:23:00Z">
        <w:r w:rsidRPr="00C8530C" w:rsidDel="00473243">
          <w:rPr>
            <w:rPrChange w:id="421" w:author="Bowen Lab" w:date="2022-08-18T14:03:00Z">
              <w:rPr/>
            </w:rPrChange>
          </w:rPr>
          <w:delText xml:space="preserve">The local median and local minimum methods take every </w:delText>
        </w:r>
      </w:del>
      <w:del w:id="422" w:author="Bowen Lab" w:date="2022-08-16T09:20:00Z">
        <w:r w:rsidRPr="00C8530C" w:rsidDel="00473243">
          <w:rPr>
            <w:rPrChange w:id="423" w:author="Bowen Lab" w:date="2022-08-18T14:03:00Z">
              <w:rPr/>
            </w:rPrChange>
          </w:rPr>
          <w:delText xml:space="preserve">16-pixel by 16-pixel square </w:delText>
        </w:r>
      </w:del>
      <w:del w:id="424" w:author="Bowen Lab" w:date="2022-08-16T09:23:00Z">
        <w:r w:rsidRPr="00C8530C" w:rsidDel="00473243">
          <w:rPr>
            <w:rPrChange w:id="425" w:author="Bowen Lab" w:date="2022-08-18T14:03:00Z">
              <w:rPr/>
            </w:rPrChange>
          </w:rPr>
          <w:delText xml:space="preserve">area in the image and calculate the median or minimum intensity within this square as the background of this local area. </w:delText>
        </w:r>
      </w:del>
      <w:ins w:id="426" w:author="Bowen Lab" w:date="2022-08-16T09:27:00Z">
        <w:r w:rsidR="00DD575E" w:rsidRPr="00C8530C">
          <w:rPr>
            <w:rPrChange w:id="427" w:author="Bowen Lab" w:date="2022-08-18T14:03:00Z">
              <w:rPr/>
            </w:rPrChange>
          </w:rPr>
          <w:t xml:space="preserve"> </w:t>
        </w:r>
      </w:ins>
      <w:ins w:id="428" w:author="Bowen Lab" w:date="2022-08-16T09:44:00Z">
        <w:r w:rsidR="00BE0EEC" w:rsidRPr="00C8530C">
          <w:rPr>
            <w:rPrChange w:id="429" w:author="Bowen Lab" w:date="2022-08-18T14:03:00Z">
              <w:rPr/>
            </w:rPrChange>
          </w:rPr>
          <w:t xml:space="preserve">The script finds the highest </w:t>
        </w:r>
      </w:ins>
      <w:ins w:id="430" w:author="Bowen Lab" w:date="2022-08-16T09:45:00Z">
        <w:r w:rsidR="00BE0EEC" w:rsidRPr="00C8530C">
          <w:rPr>
            <w:rPrChange w:id="431" w:author="Bowen Lab" w:date="2022-08-18T14:03:00Z">
              <w:rPr/>
            </w:rPrChange>
          </w:rPr>
          <w:t>intensity pixels</w:t>
        </w:r>
      </w:ins>
      <w:ins w:id="432" w:author="Bowen Lab" w:date="2022-08-16T09:44:00Z">
        <w:r w:rsidR="00BE0EEC" w:rsidRPr="00C8530C">
          <w:rPr>
            <w:rPrChange w:id="433" w:author="Bowen Lab" w:date="2022-08-18T14:03:00Z">
              <w:rPr/>
            </w:rPrChange>
          </w:rPr>
          <w:t xml:space="preserve"> within the image</w:t>
        </w:r>
      </w:ins>
      <w:ins w:id="434" w:author="Bowen Lab" w:date="2022-08-16T09:45:00Z">
        <w:r w:rsidR="00BE0EEC" w:rsidRPr="00C8530C">
          <w:rPr>
            <w:rPrChange w:id="435" w:author="Bowen Lab" w:date="2022-08-18T14:03:00Z">
              <w:rPr/>
            </w:rPrChange>
          </w:rPr>
          <w:t xml:space="preserve"> and </w:t>
        </w:r>
      </w:ins>
      <w:ins w:id="436" w:author="Bowen Lab" w:date="2022-08-16T09:50:00Z">
        <w:r w:rsidR="00BE0EEC" w:rsidRPr="00C8530C">
          <w:rPr>
            <w:rPrChange w:id="437" w:author="Bowen Lab" w:date="2022-08-18T14:03:00Z">
              <w:rPr/>
            </w:rPrChange>
          </w:rPr>
          <w:t>outputs</w:t>
        </w:r>
      </w:ins>
      <w:ins w:id="438" w:author="Bowen Lab" w:date="2022-08-16T09:45:00Z">
        <w:r w:rsidR="00BE0EEC" w:rsidRPr="00C8530C">
          <w:rPr>
            <w:rPrChange w:id="439" w:author="Bowen Lab" w:date="2022-08-18T14:03:00Z">
              <w:rPr/>
            </w:rPrChange>
          </w:rPr>
          <w:t xml:space="preserve"> their intensity over time. </w:t>
        </w:r>
      </w:ins>
      <w:ins w:id="440" w:author="Bowen Lab" w:date="2022-08-16T09:23:00Z">
        <w:r w:rsidR="00473243" w:rsidRPr="00C8530C">
          <w:rPr>
            <w:rPrChange w:id="441" w:author="Bowen Lab" w:date="2022-08-18T14:03:00Z">
              <w:rPr/>
            </w:rPrChange>
          </w:rPr>
          <w:t xml:space="preserve">These scripts </w:t>
        </w:r>
      </w:ins>
      <w:ins w:id="442" w:author="Bowen Lab" w:date="2022-08-16T09:43:00Z">
        <w:r w:rsidR="00BE0EEC" w:rsidRPr="00C8530C">
          <w:rPr>
            <w:rPrChange w:id="443" w:author="Bowen Lab" w:date="2022-08-18T14:03:00Z">
              <w:rPr/>
            </w:rPrChange>
          </w:rPr>
          <w:t xml:space="preserve">also </w:t>
        </w:r>
      </w:ins>
      <w:ins w:id="444" w:author="Bowen Lab" w:date="2022-08-16T09:23:00Z">
        <w:r w:rsidR="00473243" w:rsidRPr="00C8530C">
          <w:rPr>
            <w:rPrChange w:id="445" w:author="Bowen Lab" w:date="2022-08-18T14:03:00Z">
              <w:rPr/>
            </w:rPrChange>
          </w:rPr>
          <w:t xml:space="preserve">allow </w:t>
        </w:r>
      </w:ins>
      <w:ins w:id="446" w:author="Bowen Lab" w:date="2022-08-16T09:43:00Z">
        <w:r w:rsidR="00BE0EEC" w:rsidRPr="00C8530C">
          <w:rPr>
            <w:rPrChange w:id="447" w:author="Bowen Lab" w:date="2022-08-18T14:03:00Z">
              <w:rPr/>
            </w:rPrChange>
          </w:rPr>
          <w:t xml:space="preserve">the user to select from </w:t>
        </w:r>
      </w:ins>
      <w:ins w:id="448" w:author="Bowen Lab" w:date="2022-08-16T09:23:00Z">
        <w:r w:rsidR="00473243" w:rsidRPr="00C8530C">
          <w:rPr>
            <w:rPrChange w:id="449" w:author="Bowen Lab" w:date="2022-08-18T14:03:00Z">
              <w:rPr/>
            </w:rPrChange>
          </w:rPr>
          <w:t>2 different</w:t>
        </w:r>
      </w:ins>
      <w:del w:id="450" w:author="Bowen Lab" w:date="2022-08-16T09:23:00Z">
        <w:r w:rsidRPr="00C8530C" w:rsidDel="00473243">
          <w:rPr>
            <w:rPrChange w:id="451" w:author="Bowen Lab" w:date="2022-08-18T14:03:00Z">
              <w:rPr/>
            </w:rPrChange>
          </w:rPr>
          <w:delText xml:space="preserve">The </w:delText>
        </w:r>
      </w:del>
      <w:moveFromRangeStart w:id="452" w:author="Bowen Lab" w:date="2022-08-16T09:21:00Z" w:name="move111534104"/>
      <w:moveFrom w:id="453" w:author="Bowen Lab" w:date="2022-08-16T09:21:00Z">
        <w:r w:rsidRPr="00C8530C" w:rsidDel="00473243">
          <w:rPr>
            <w:rPrChange w:id="454" w:author="Bowen Lab" w:date="2022-08-18T14:03:00Z">
              <w:rPr/>
            </w:rPrChange>
          </w:rPr>
          <w:t>SPARTAN</w:t>
        </w:r>
        <w:r w:rsidRPr="00C8530C" w:rsidDel="00473243">
          <w:rPr>
            <w:vertAlign w:val="superscript"/>
            <w:rPrChange w:id="455" w:author="Bowen Lab" w:date="2022-08-18T14:03:00Z">
              <w:rPr>
                <w:vertAlign w:val="superscript"/>
              </w:rPr>
            </w:rPrChange>
          </w:rPr>
          <w:t>[1]</w:t>
        </w:r>
        <w:r w:rsidRPr="00C8530C" w:rsidDel="00473243">
          <w:rPr>
            <w:rPrChange w:id="456" w:author="Bowen Lab" w:date="2022-08-18T14:03:00Z">
              <w:rPr/>
            </w:rPrChange>
          </w:rPr>
          <w:t xml:space="preserve"> methods are adapted from Dr. Blanchard’s lab. </w:t>
        </w:r>
      </w:moveFrom>
      <w:moveFromRangeEnd w:id="452"/>
      <w:del w:id="457" w:author="Bowen Lab" w:date="2022-08-16T09:23:00Z">
        <w:r w:rsidRPr="00C8530C" w:rsidDel="00473243">
          <w:rPr>
            <w:rPrChange w:id="458" w:author="Bowen Lab" w:date="2022-08-18T14:03:00Z">
              <w:rPr/>
            </w:rPrChange>
          </w:rPr>
          <w:delText>For</w:delText>
        </w:r>
      </w:del>
      <w:r w:rsidRPr="00C8530C">
        <w:rPr>
          <w:rPrChange w:id="459" w:author="Bowen Lab" w:date="2022-08-18T14:03:00Z">
            <w:rPr/>
          </w:rPrChange>
        </w:rPr>
        <w:t xml:space="preserve"> intensity calculation methods</w:t>
      </w:r>
      <w:del w:id="460" w:author="Bowen Lab" w:date="2022-08-16T09:23:00Z">
        <w:r w:rsidRPr="00C8530C" w:rsidDel="00473243">
          <w:rPr>
            <w:rPrChange w:id="461" w:author="Bowen Lab" w:date="2022-08-18T14:03:00Z">
              <w:rPr/>
            </w:rPrChange>
          </w:rPr>
          <w:delText xml:space="preserve">, </w:delText>
        </w:r>
      </w:del>
      <w:ins w:id="462" w:author="Bowen Lab" w:date="2022-08-16T09:23:00Z">
        <w:r w:rsidR="00473243" w:rsidRPr="00C8530C">
          <w:rPr>
            <w:rPrChange w:id="463" w:author="Bowen Lab" w:date="2022-08-18T14:03:00Z">
              <w:rPr/>
            </w:rPrChange>
          </w:rPr>
          <w:t xml:space="preserve">: </w:t>
        </w:r>
        <w:r w:rsidR="00DD575E" w:rsidRPr="00C8530C">
          <w:rPr>
            <w:rPrChange w:id="464" w:author="Bowen Lab" w:date="2022-08-18T14:03:00Z">
              <w:rPr/>
            </w:rPrChange>
          </w:rPr>
          <w:t xml:space="preserve">sum </w:t>
        </w:r>
      </w:ins>
      <w:ins w:id="465" w:author="Bowen Lab" w:date="2022-08-16T09:24:00Z">
        <w:r w:rsidR="00DD575E" w:rsidRPr="00C8530C">
          <w:rPr>
            <w:rPrChange w:id="466" w:author="Bowen Lab" w:date="2022-08-18T14:03:00Z">
              <w:rPr/>
            </w:rPrChange>
          </w:rPr>
          <w:t>of</w:t>
        </w:r>
      </w:ins>
      <w:ins w:id="467" w:author="Bowen Lab" w:date="2022-08-16T09:23:00Z">
        <w:r w:rsidR="00DD575E" w:rsidRPr="00C8530C">
          <w:rPr>
            <w:rPrChange w:id="468" w:author="Bowen Lab" w:date="2022-08-18T14:03:00Z">
              <w:rPr/>
            </w:rPrChange>
          </w:rPr>
          <w:t xml:space="preserve"> the top four brightest pixels </w:t>
        </w:r>
      </w:ins>
      <w:ins w:id="469" w:author="Bowen Lab" w:date="2022-08-16T09:26:00Z">
        <w:r w:rsidR="00DD575E" w:rsidRPr="00C8530C">
          <w:rPr>
            <w:rPrChange w:id="470" w:author="Bowen Lab" w:date="2022-08-18T14:03:00Z">
              <w:rPr/>
            </w:rPrChange>
          </w:rPr>
          <w:t xml:space="preserve">from a single molecule or </w:t>
        </w:r>
      </w:ins>
      <w:del w:id="471" w:author="Bowen Lab" w:date="2022-08-16T09:26:00Z">
        <w:r w:rsidRPr="00C8530C" w:rsidDel="00DD575E">
          <w:rPr>
            <w:rPrChange w:id="472" w:author="Bowen Lab" w:date="2022-08-18T14:03:00Z">
              <w:rPr/>
            </w:rPrChange>
          </w:rPr>
          <w:delText>we treat a</w:delText>
        </w:r>
      </w:del>
      <w:ins w:id="473" w:author="Bowen Lab" w:date="2022-08-16T09:26:00Z">
        <w:r w:rsidR="00DD575E" w:rsidRPr="00C8530C">
          <w:rPr>
            <w:rPrChange w:id="474" w:author="Bowen Lab" w:date="2022-08-18T14:03:00Z">
              <w:rPr/>
            </w:rPrChange>
          </w:rPr>
          <w:t>sum a</w:t>
        </w:r>
      </w:ins>
      <w:r w:rsidRPr="00C8530C">
        <w:rPr>
          <w:rPrChange w:id="475" w:author="Bowen Lab" w:date="2022-08-18T14:03:00Z">
            <w:rPr/>
          </w:rPrChange>
        </w:rPr>
        <w:t xml:space="preserve"> 3</w:t>
      </w:r>
      <w:del w:id="476" w:author="Bowen Lab" w:date="2022-08-16T09:26:00Z">
        <w:r w:rsidRPr="00C8530C" w:rsidDel="00DD575E">
          <w:rPr>
            <w:rPrChange w:id="477" w:author="Bowen Lab" w:date="2022-08-18T14:03:00Z">
              <w:rPr/>
            </w:rPrChange>
          </w:rPr>
          <w:delText>-pixel by</w:delText>
        </w:r>
      </w:del>
      <w:ins w:id="478" w:author="Bowen Lab" w:date="2022-08-16T09:26:00Z">
        <w:r w:rsidR="00DD575E" w:rsidRPr="00C8530C">
          <w:rPr>
            <w:rPrChange w:id="479" w:author="Bowen Lab" w:date="2022-08-18T14:03:00Z">
              <w:rPr/>
            </w:rPrChange>
          </w:rPr>
          <w:t xml:space="preserve"> x</w:t>
        </w:r>
      </w:ins>
      <w:r w:rsidRPr="00C8530C">
        <w:rPr>
          <w:rPrChange w:id="480" w:author="Bowen Lab" w:date="2022-08-18T14:03:00Z">
            <w:rPr/>
          </w:rPrChange>
        </w:rPr>
        <w:t xml:space="preserve"> 3-pixel </w:t>
      </w:r>
      <w:del w:id="481" w:author="Bowen Lab" w:date="2022-08-16T09:26:00Z">
        <w:r w:rsidRPr="00C8530C" w:rsidDel="00DD575E">
          <w:rPr>
            <w:rPrChange w:id="482" w:author="Bowen Lab" w:date="2022-08-18T14:03:00Z">
              <w:rPr/>
            </w:rPrChange>
          </w:rPr>
          <w:delText xml:space="preserve">square </w:delText>
        </w:r>
      </w:del>
      <w:ins w:id="483" w:author="Bowen Lab" w:date="2022-08-16T09:26:00Z">
        <w:r w:rsidR="00DD575E" w:rsidRPr="00C8530C">
          <w:rPr>
            <w:rPrChange w:id="484" w:author="Bowen Lab" w:date="2022-08-18T14:03:00Z">
              <w:rPr/>
            </w:rPrChange>
          </w:rPr>
          <w:t xml:space="preserve">area </w:t>
        </w:r>
      </w:ins>
      <w:del w:id="485" w:author="Bowen Lab" w:date="2022-08-16T09:26:00Z">
        <w:r w:rsidRPr="00C8530C" w:rsidDel="00DD575E">
          <w:rPr>
            <w:rPrChange w:id="486" w:author="Bowen Lab" w:date="2022-08-18T14:03:00Z">
              <w:rPr/>
            </w:rPrChange>
          </w:rPr>
          <w:delText>as a</w:delText>
        </w:r>
      </w:del>
      <w:ins w:id="487" w:author="Bowen Lab" w:date="2022-08-16T09:26:00Z">
        <w:r w:rsidR="00DD575E" w:rsidRPr="00C8530C">
          <w:rPr>
            <w:rPrChange w:id="488" w:author="Bowen Lab" w:date="2022-08-18T14:03:00Z">
              <w:rPr/>
            </w:rPrChange>
          </w:rPr>
          <w:t>centered on the maxima from a single</w:t>
        </w:r>
      </w:ins>
      <w:r w:rsidRPr="00C8530C">
        <w:rPr>
          <w:rPrChange w:id="489" w:author="Bowen Lab" w:date="2022-08-18T14:03:00Z">
            <w:rPr/>
          </w:rPrChange>
        </w:rPr>
        <w:t xml:space="preserve"> molecule</w:t>
      </w:r>
      <w:ins w:id="490" w:author="Bowen Lab" w:date="2022-08-16T09:27:00Z">
        <w:r w:rsidR="00DD575E" w:rsidRPr="00C8530C">
          <w:rPr>
            <w:rPrChange w:id="491" w:author="Bowen Lab" w:date="2022-08-18T14:03:00Z">
              <w:rPr/>
            </w:rPrChange>
          </w:rPr>
          <w:t>.</w:t>
        </w:r>
      </w:ins>
      <w:ins w:id="492" w:author="Bowen Lab" w:date="2022-08-16T09:43:00Z">
        <w:r w:rsidR="00BE0EEC" w:rsidRPr="00C8530C">
          <w:rPr>
            <w:rPrChange w:id="493" w:author="Bowen Lab" w:date="2022-08-18T14:03:00Z">
              <w:rPr/>
            </w:rPrChange>
          </w:rPr>
          <w:t xml:space="preserve"> This script allows</w:t>
        </w:r>
      </w:ins>
      <w:ins w:id="494" w:author="Bowen Lab" w:date="2022-08-16T09:47:00Z">
        <w:r w:rsidR="00BE0EEC" w:rsidRPr="00C8530C">
          <w:rPr>
            <w:rPrChange w:id="495" w:author="Bowen Lab" w:date="2022-08-18T14:03:00Z">
              <w:rPr/>
            </w:rPrChange>
          </w:rPr>
          <w:t xml:space="preserve"> manual</w:t>
        </w:r>
      </w:ins>
      <w:ins w:id="496" w:author="Bowen Lab" w:date="2022-08-16T09:43:00Z">
        <w:r w:rsidR="00BE0EEC" w:rsidRPr="00C8530C">
          <w:rPr>
            <w:rPrChange w:id="497" w:author="Bowen Lab" w:date="2022-08-18T14:03:00Z">
              <w:rPr/>
            </w:rPrChange>
          </w:rPr>
          <w:t xml:space="preserve"> trace</w:t>
        </w:r>
      </w:ins>
      <w:ins w:id="498" w:author="Bowen Lab" w:date="2022-08-16T09:44:00Z">
        <w:r w:rsidR="00BE0EEC" w:rsidRPr="00C8530C">
          <w:rPr>
            <w:rPrChange w:id="499" w:author="Bowen Lab" w:date="2022-08-18T14:03:00Z">
              <w:rPr/>
            </w:rPrChange>
          </w:rPr>
          <w:t xml:space="preserve"> </w:t>
        </w:r>
      </w:ins>
      <w:ins w:id="500" w:author="Bowen Lab" w:date="2022-08-16T09:43:00Z">
        <w:r w:rsidR="00BE0EEC" w:rsidRPr="00C8530C">
          <w:rPr>
            <w:rPrChange w:id="501" w:author="Bowen Lab" w:date="2022-08-18T14:03:00Z">
              <w:rPr/>
            </w:rPrChange>
          </w:rPr>
          <w:t xml:space="preserve">viewing and </w:t>
        </w:r>
      </w:ins>
      <w:ins w:id="502" w:author="Bowen Lab" w:date="2022-08-16T09:44:00Z">
        <w:r w:rsidR="00BE0EEC" w:rsidRPr="00C8530C">
          <w:rPr>
            <w:rPrChange w:id="503" w:author="Bowen Lab" w:date="2022-08-18T14:03:00Z">
              <w:rPr/>
            </w:rPrChange>
          </w:rPr>
          <w:t xml:space="preserve">molecule </w:t>
        </w:r>
      </w:ins>
      <w:ins w:id="504" w:author="Bowen Lab" w:date="2022-08-16T09:43:00Z">
        <w:r w:rsidR="00BE0EEC" w:rsidRPr="00C8530C">
          <w:rPr>
            <w:rPrChange w:id="505" w:author="Bowen Lab" w:date="2022-08-18T14:03:00Z">
              <w:rPr/>
            </w:rPrChange>
          </w:rPr>
          <w:t xml:space="preserve">selection </w:t>
        </w:r>
      </w:ins>
      <w:ins w:id="506" w:author="Bowen Lab" w:date="2022-08-16T09:44:00Z">
        <w:r w:rsidR="00BE0EEC" w:rsidRPr="00C8530C">
          <w:rPr>
            <w:rPrChange w:id="507" w:author="Bowen Lab" w:date="2022-08-18T14:03:00Z">
              <w:rPr/>
            </w:rPrChange>
          </w:rPr>
          <w:t xml:space="preserve">from the </w:t>
        </w:r>
        <w:r w:rsidR="00BE0EEC" w:rsidRPr="00C8530C">
          <w:rPr>
            <w:i/>
            <w:rPrChange w:id="508" w:author="Bowen Lab" w:date="2022-08-18T14:03:00Z">
              <w:rPr/>
            </w:rPrChange>
          </w:rPr>
          <w:t>entire</w:t>
        </w:r>
        <w:r w:rsidR="00BE0EEC" w:rsidRPr="00C8530C">
          <w:rPr>
            <w:rPrChange w:id="509" w:author="Bowen Lab" w:date="2022-08-18T14:03:00Z">
              <w:rPr/>
            </w:rPrChange>
          </w:rPr>
          <w:t xml:space="preserve"> dataset of </w:t>
        </w:r>
      </w:ins>
      <w:ins w:id="510" w:author="Bowen Lab" w:date="2022-08-16T09:47:00Z">
        <w:r w:rsidR="00BE0EEC" w:rsidRPr="00C8530C">
          <w:rPr>
            <w:rPrChange w:id="511" w:author="Bowen Lab" w:date="2022-08-18T14:03:00Z">
              <w:rPr/>
            </w:rPrChange>
          </w:rPr>
          <w:t>intensity maxima</w:t>
        </w:r>
      </w:ins>
      <w:ins w:id="512" w:author="Bowen Lab" w:date="2022-08-16T09:44:00Z">
        <w:r w:rsidR="00BE0EEC" w:rsidRPr="00C8530C">
          <w:rPr>
            <w:rPrChange w:id="513" w:author="Bowen Lab" w:date="2022-08-18T14:03:00Z">
              <w:rPr/>
            </w:rPrChange>
          </w:rPr>
          <w:t xml:space="preserve"> and returns </w:t>
        </w:r>
      </w:ins>
      <w:ins w:id="514" w:author="Bowen Lab" w:date="2022-08-16T09:46:00Z">
        <w:r w:rsidR="00BE0EEC" w:rsidRPr="00C8530C">
          <w:rPr>
            <w:rPrChange w:id="515" w:author="Bowen Lab" w:date="2022-08-18T14:03:00Z">
              <w:rPr/>
            </w:rPrChange>
          </w:rPr>
          <w:t xml:space="preserve">a 10 frame average </w:t>
        </w:r>
      </w:ins>
      <w:ins w:id="516" w:author="Bowen Lab" w:date="2022-08-16T09:47:00Z">
        <w:r w:rsidR="00BE0EEC" w:rsidRPr="00C8530C">
          <w:rPr>
            <w:rPrChange w:id="517" w:author="Bowen Lab" w:date="2022-08-18T14:03:00Z">
              <w:rPr/>
            </w:rPrChange>
          </w:rPr>
          <w:t>FRET efficiency for each selected molecule.</w:t>
        </w:r>
      </w:ins>
      <w:ins w:id="518" w:author="Bowen Lab" w:date="2022-08-16T10:02:00Z">
        <w:r w:rsidR="008C38B5" w:rsidRPr="00C8530C">
          <w:rPr>
            <w:rPrChange w:id="519" w:author="Bowen Lab" w:date="2022-08-18T14:03:00Z">
              <w:rPr/>
            </w:rPrChange>
          </w:rPr>
          <w:t xml:space="preserve"> </w:t>
        </w:r>
      </w:ins>
      <w:ins w:id="520" w:author="Bowen Lab" w:date="2022-08-18T13:33:00Z">
        <w:r w:rsidR="0007167E" w:rsidRPr="00C8530C">
          <w:rPr>
            <w:rPrChange w:id="521" w:author="Bowen Lab" w:date="2022-08-18T14:03:00Z">
              <w:rPr/>
            </w:rPrChange>
          </w:rPr>
          <w:t>The data can be displayed in 2 ways</w:t>
        </w:r>
      </w:ins>
      <w:ins w:id="522" w:author="Bowen Lab" w:date="2022-08-18T13:34:00Z">
        <w:r w:rsidR="0007167E" w:rsidRPr="00C8530C">
          <w:rPr>
            <w:rPrChange w:id="523" w:author="Bowen Lab" w:date="2022-08-18T14:03:00Z">
              <w:rPr/>
            </w:rPrChange>
          </w:rPr>
          <w:t>.</w:t>
        </w:r>
      </w:ins>
      <w:ins w:id="524" w:author="Bowen Lab" w:date="2022-08-18T13:33:00Z">
        <w:r w:rsidR="0007167E" w:rsidRPr="00C8530C">
          <w:rPr>
            <w:rPrChange w:id="525" w:author="Bowen Lab" w:date="2022-08-18T14:03:00Z">
              <w:rPr/>
            </w:rPrChange>
          </w:rPr>
          <w:t xml:space="preserve"> </w:t>
        </w:r>
      </w:ins>
      <w:ins w:id="526" w:author="Bowen Lab" w:date="2022-08-18T13:34:00Z">
        <w:r w:rsidR="0007167E" w:rsidRPr="00C8530C">
          <w:rPr>
            <w:rPrChange w:id="527" w:author="Bowen Lab" w:date="2022-08-18T14:03:00Z">
              <w:rPr/>
            </w:rPrChange>
          </w:rPr>
          <w:t>For</w:t>
        </w:r>
      </w:ins>
      <w:ins w:id="528" w:author="Bowen Lab" w:date="2022-08-18T13:33:00Z">
        <w:r w:rsidR="0007167E" w:rsidRPr="00C8530C">
          <w:rPr>
            <w:rPrChange w:id="529" w:author="Bowen Lab" w:date="2022-08-18T14:03:00Z">
              <w:rPr/>
            </w:rPrChange>
          </w:rPr>
          <w:t xml:space="preserve"> FRET </w:t>
        </w:r>
      </w:ins>
      <w:ins w:id="530" w:author="Bowen Lab" w:date="2022-08-18T13:34:00Z">
        <w:r w:rsidR="0007167E" w:rsidRPr="00C8530C">
          <w:rPr>
            <w:rPrChange w:id="531" w:author="Bowen Lab" w:date="2022-08-18T14:03:00Z">
              <w:rPr/>
            </w:rPrChange>
          </w:rPr>
          <w:t xml:space="preserve">studies, </w:t>
        </w:r>
      </w:ins>
      <w:ins w:id="532" w:author="Bowen Lab" w:date="2022-08-18T13:33:00Z">
        <w:r w:rsidR="0007167E" w:rsidRPr="00C8530C">
          <w:rPr>
            <w:rPrChange w:id="533" w:author="Bowen Lab" w:date="2022-08-18T14:03:00Z">
              <w:rPr/>
            </w:rPrChange>
          </w:rPr>
          <w:t>both donor and acceptor appear in the same plot above a plot of the calculated FRET</w:t>
        </w:r>
      </w:ins>
      <w:ins w:id="534" w:author="Bowen Lab" w:date="2022-08-18T13:34:00Z">
        <w:r w:rsidR="0007167E" w:rsidRPr="00C8530C">
          <w:rPr>
            <w:rPrChange w:id="535" w:author="Bowen Lab" w:date="2022-08-18T14:03:00Z">
              <w:rPr/>
            </w:rPrChange>
          </w:rPr>
          <w:t xml:space="preserve"> efficiency over time. Alternately, the </w:t>
        </w:r>
      </w:ins>
      <w:ins w:id="536" w:author="Bowen Lab" w:date="2022-08-18T13:35:00Z">
        <w:r w:rsidR="0007167E" w:rsidRPr="00C8530C">
          <w:rPr>
            <w:rPrChange w:id="537" w:author="Bowen Lab" w:date="2022-08-18T14:03:00Z">
              <w:rPr/>
            </w:rPrChange>
          </w:rPr>
          <w:t>i</w:t>
        </w:r>
      </w:ins>
      <w:ins w:id="538" w:author="Bowen Lab" w:date="2022-08-18T13:34:00Z">
        <w:r w:rsidR="0007167E" w:rsidRPr="00C8530C">
          <w:rPr>
            <w:rPrChange w:id="539" w:author="Bowen Lab" w:date="2022-08-18T14:03:00Z">
              <w:rPr/>
            </w:rPrChange>
          </w:rPr>
          <w:t xml:space="preserve">ntensity for each channel can be plotted </w:t>
        </w:r>
      </w:ins>
      <w:ins w:id="540" w:author="Bowen Lab" w:date="2022-08-18T13:35:00Z">
        <w:r w:rsidR="0007167E" w:rsidRPr="00C8530C">
          <w:rPr>
            <w:rPrChange w:id="541" w:author="Bowen Lab" w:date="2022-08-18T14:03:00Z">
              <w:rPr/>
            </w:rPrChange>
          </w:rPr>
          <w:t xml:space="preserve">in </w:t>
        </w:r>
        <w:r w:rsidR="0007167E" w:rsidRPr="00C8530C">
          <w:rPr>
            <w:rPrChange w:id="542" w:author="Bowen Lab" w:date="2022-08-18T14:03:00Z">
              <w:rPr/>
            </w:rPrChange>
          </w:rPr>
          <w:t xml:space="preserve">Separate Intensity </w:t>
        </w:r>
        <w:r w:rsidR="0007167E" w:rsidRPr="00C8530C">
          <w:rPr>
            <w:rPrChange w:id="543" w:author="Bowen Lab" w:date="2022-08-18T14:03:00Z">
              <w:rPr/>
            </w:rPrChange>
          </w:rPr>
          <w:t xml:space="preserve">time traces without displaying FRET efficiency. </w:t>
        </w:r>
      </w:ins>
      <w:ins w:id="544" w:author="Bowen Lab" w:date="2022-08-18T13:36:00Z">
        <w:r w:rsidR="0007167E" w:rsidRPr="00C8530C">
          <w:rPr>
            <w:rPrChange w:id="545" w:author="Bowen Lab" w:date="2022-08-18T14:03:00Z">
              <w:rPr/>
            </w:rPrChange>
          </w:rPr>
          <w:t xml:space="preserve">Using the </w:t>
        </w:r>
        <w:r w:rsidR="0007167E" w:rsidRPr="00C8530C">
          <w:rPr>
            <w:b/>
            <w:rPrChange w:id="546" w:author="Bowen Lab" w:date="2022-08-18T14:03:00Z">
              <w:rPr>
                <w:b/>
              </w:rPr>
            </w:rPrChange>
          </w:rPr>
          <w:t>BowenLabMovieProcessor</w:t>
        </w:r>
      </w:ins>
      <w:ins w:id="547" w:author="Bowen Lab" w:date="2022-08-16T10:02:00Z">
        <w:r w:rsidR="008C38B5" w:rsidRPr="00C8530C">
          <w:rPr>
            <w:rPrChange w:id="548" w:author="Bowen Lab" w:date="2022-08-18T14:03:00Z">
              <w:rPr/>
            </w:rPrChange>
          </w:rPr>
          <w:t xml:space="preserve"> </w:t>
        </w:r>
      </w:ins>
      <w:ins w:id="549" w:author="Bowen Lab" w:date="2022-08-18T13:36:00Z">
        <w:r w:rsidR="0007167E" w:rsidRPr="00C8530C">
          <w:rPr>
            <w:rPrChange w:id="550" w:author="Bowen Lab" w:date="2022-08-18T14:03:00Z">
              <w:rPr/>
            </w:rPrChange>
          </w:rPr>
          <w:t xml:space="preserve">for </w:t>
        </w:r>
      </w:ins>
      <w:ins w:id="551" w:author="Bowen Lab" w:date="2022-08-16T10:02:00Z">
        <w:r w:rsidR="008C38B5" w:rsidRPr="00C8530C">
          <w:rPr>
            <w:rPrChange w:id="552" w:author="Bowen Lab" w:date="2022-08-18T14:03:00Z">
              <w:rPr/>
            </w:rPrChange>
          </w:rPr>
          <w:t xml:space="preserve">trace analysis is recommended for a first look at the data but is time consuming as many </w:t>
        </w:r>
      </w:ins>
      <w:ins w:id="553" w:author="Bowen Lab" w:date="2022-08-16T10:03:00Z">
        <w:r w:rsidR="008C38B5" w:rsidRPr="00C8530C">
          <w:rPr>
            <w:rPrChange w:id="554" w:author="Bowen Lab" w:date="2022-08-18T14:03:00Z">
              <w:rPr/>
            </w:rPrChange>
          </w:rPr>
          <w:t xml:space="preserve">intensity </w:t>
        </w:r>
      </w:ins>
      <w:ins w:id="555" w:author="Bowen Lab" w:date="2022-08-16T10:02:00Z">
        <w:r w:rsidR="008C38B5" w:rsidRPr="00C8530C">
          <w:rPr>
            <w:rPrChange w:id="556" w:author="Bowen Lab" w:date="2022-08-18T14:03:00Z">
              <w:rPr/>
            </w:rPrChange>
          </w:rPr>
          <w:t xml:space="preserve">maxima </w:t>
        </w:r>
      </w:ins>
      <w:ins w:id="557" w:author="Bowen Lab" w:date="2022-08-16T10:03:00Z">
        <w:r w:rsidR="008C38B5" w:rsidRPr="00C8530C">
          <w:rPr>
            <w:rPrChange w:id="558" w:author="Bowen Lab" w:date="2022-08-18T14:03:00Z">
              <w:rPr/>
            </w:rPrChange>
          </w:rPr>
          <w:t>may</w:t>
        </w:r>
      </w:ins>
      <w:ins w:id="559" w:author="Bowen Lab" w:date="2022-08-16T10:02:00Z">
        <w:r w:rsidR="008C38B5" w:rsidRPr="00C8530C">
          <w:rPr>
            <w:rPrChange w:id="560" w:author="Bowen Lab" w:date="2022-08-18T14:03:00Z">
              <w:rPr/>
            </w:rPrChange>
          </w:rPr>
          <w:t xml:space="preserve"> not </w:t>
        </w:r>
      </w:ins>
      <w:ins w:id="561" w:author="Bowen Lab" w:date="2022-08-16T10:03:00Z">
        <w:r w:rsidR="008C38B5" w:rsidRPr="00C8530C">
          <w:rPr>
            <w:rPrChange w:id="562" w:author="Bowen Lab" w:date="2022-08-18T14:03:00Z">
              <w:rPr/>
            </w:rPrChange>
          </w:rPr>
          <w:t xml:space="preserve">be </w:t>
        </w:r>
      </w:ins>
      <w:ins w:id="563" w:author="Bowen Lab" w:date="2022-08-16T10:02:00Z">
        <w:r w:rsidR="008C38B5" w:rsidRPr="00C8530C">
          <w:rPr>
            <w:rPrChange w:id="564" w:author="Bowen Lab" w:date="2022-08-18T14:03:00Z">
              <w:rPr/>
            </w:rPrChange>
          </w:rPr>
          <w:t xml:space="preserve">single molecules. </w:t>
        </w:r>
      </w:ins>
    </w:p>
    <w:p w14:paraId="00000007" w14:textId="17459747" w:rsidR="004E796A" w:rsidRPr="00C8530C" w:rsidDel="00BE0EEC" w:rsidRDefault="0042463E">
      <w:pPr>
        <w:rPr>
          <w:del w:id="565" w:author="Bowen Lab" w:date="2022-08-16T09:49:00Z"/>
          <w:u w:val="single"/>
          <w:rPrChange w:id="566" w:author="Bowen Lab" w:date="2022-08-18T14:03:00Z">
            <w:rPr>
              <w:del w:id="567" w:author="Bowen Lab" w:date="2022-08-16T09:49:00Z"/>
            </w:rPr>
          </w:rPrChange>
        </w:rPr>
      </w:pPr>
      <w:del w:id="568" w:author="Bowen Lab" w:date="2022-08-16T09:27:00Z">
        <w:r w:rsidRPr="00C8530C" w:rsidDel="00DD575E">
          <w:rPr>
            <w:u w:val="single"/>
            <w:rPrChange w:id="569" w:author="Bowen Lab" w:date="2022-08-18T14:03:00Z">
              <w:rPr/>
            </w:rPrChange>
          </w:rPr>
          <w:delText xml:space="preserve"> area, one can either choose </w:delText>
        </w:r>
      </w:del>
      <w:del w:id="570" w:author="Bowen Lab" w:date="2022-08-16T09:23:00Z">
        <w:r w:rsidRPr="00C8530C" w:rsidDel="00DD575E">
          <w:rPr>
            <w:u w:val="single"/>
            <w:rPrChange w:id="571" w:author="Bowen Lab" w:date="2022-08-18T14:03:00Z">
              <w:rPr/>
            </w:rPrChange>
          </w:rPr>
          <w:delText xml:space="preserve">to sum up the top four brightest pixels </w:delText>
        </w:r>
      </w:del>
      <w:del w:id="572" w:author="Bowen Lab" w:date="2022-08-16T09:27:00Z">
        <w:r w:rsidRPr="00C8530C" w:rsidDel="00DD575E">
          <w:rPr>
            <w:u w:val="single"/>
            <w:rPrChange w:id="573" w:author="Bowen Lab" w:date="2022-08-18T14:03:00Z">
              <w:rPr/>
            </w:rPrChange>
          </w:rPr>
          <w:delText>(option 1) within this area or to sum up all the 9 pixels (option 2) as the intensity of the molecule.</w:delText>
        </w:r>
      </w:del>
    </w:p>
    <w:p w14:paraId="00000008" w14:textId="7B6E2E2D" w:rsidR="004E796A" w:rsidRPr="00C8530C" w:rsidDel="00BE0EEC" w:rsidRDefault="004E796A">
      <w:pPr>
        <w:rPr>
          <w:del w:id="574" w:author="Bowen Lab" w:date="2022-08-16T09:53:00Z"/>
          <w:u w:val="single"/>
          <w:rPrChange w:id="575" w:author="Bowen Lab" w:date="2022-08-18T14:03:00Z">
            <w:rPr>
              <w:del w:id="576" w:author="Bowen Lab" w:date="2022-08-16T09:53:00Z"/>
            </w:rPr>
          </w:rPrChange>
        </w:rPr>
      </w:pPr>
    </w:p>
    <w:p w14:paraId="00000009" w14:textId="53B430B0" w:rsidR="004E796A" w:rsidRPr="00C8530C" w:rsidRDefault="00DD575E">
      <w:pPr>
        <w:rPr>
          <w:rPrChange w:id="577" w:author="Bowen Lab" w:date="2022-08-18T14:03:00Z">
            <w:rPr/>
          </w:rPrChange>
        </w:rPr>
      </w:pPr>
      <w:ins w:id="578" w:author="Bowen Lab" w:date="2022-08-16T09:27:00Z">
        <w:r w:rsidRPr="00C8530C">
          <w:rPr>
            <w:u w:val="single"/>
            <w:rPrChange w:id="579" w:author="Bowen Lab" w:date="2022-08-18T14:03:00Z">
              <w:rPr/>
            </w:rPrChange>
          </w:rPr>
          <w:t>Criteria</w:t>
        </w:r>
      </w:ins>
      <w:del w:id="580" w:author="Bowen Lab" w:date="2022-08-16T09:27:00Z">
        <w:r w:rsidR="0042463E" w:rsidRPr="00C8530C" w:rsidDel="00DD575E">
          <w:rPr>
            <w:u w:val="single"/>
            <w:rPrChange w:id="581" w:author="Bowen Lab" w:date="2022-08-18T14:03:00Z">
              <w:rPr/>
            </w:rPrChange>
          </w:rPr>
          <w:delText>F</w:delText>
        </w:r>
      </w:del>
      <w:ins w:id="582" w:author="Bowen Lab" w:date="2022-08-16T09:27:00Z">
        <w:r w:rsidRPr="00C8530C">
          <w:rPr>
            <w:u w:val="single"/>
            <w:rPrChange w:id="583" w:author="Bowen Lab" w:date="2022-08-18T14:03:00Z">
              <w:rPr/>
            </w:rPrChange>
          </w:rPr>
          <w:t xml:space="preserve"> f</w:t>
        </w:r>
      </w:ins>
      <w:r w:rsidR="0042463E" w:rsidRPr="00C8530C">
        <w:rPr>
          <w:u w:val="single"/>
          <w:rPrChange w:id="584" w:author="Bowen Lab" w:date="2022-08-18T14:03:00Z">
            <w:rPr/>
          </w:rPrChange>
        </w:rPr>
        <w:t xml:space="preserve">or </w:t>
      </w:r>
      <w:del w:id="585" w:author="Bowen Lab" w:date="2022-08-16T09:28:00Z">
        <w:r w:rsidR="0042463E" w:rsidRPr="00C8530C" w:rsidDel="00DD575E">
          <w:rPr>
            <w:u w:val="single"/>
            <w:rPrChange w:id="586" w:author="Bowen Lab" w:date="2022-08-18T14:03:00Z">
              <w:rPr/>
            </w:rPrChange>
          </w:rPr>
          <w:delText xml:space="preserve">traces </w:delText>
        </w:r>
      </w:del>
      <w:ins w:id="587" w:author="Bowen Lab" w:date="2022-08-16T09:28:00Z">
        <w:r w:rsidRPr="00C8530C">
          <w:rPr>
            <w:u w:val="single"/>
            <w:rPrChange w:id="588" w:author="Bowen Lab" w:date="2022-08-18T14:03:00Z">
              <w:rPr/>
            </w:rPrChange>
          </w:rPr>
          <w:t xml:space="preserve">Identifying Single Molecules </w:t>
        </w:r>
      </w:ins>
      <w:ins w:id="589" w:author="Bowen Lab" w:date="2022-08-16T10:03:00Z">
        <w:r w:rsidR="008C38B5" w:rsidRPr="00C8530C">
          <w:rPr>
            <w:u w:val="single"/>
            <w:rPrChange w:id="590" w:author="Bowen Lab" w:date="2022-08-18T14:03:00Z">
              <w:rPr>
                <w:u w:val="single"/>
              </w:rPr>
            </w:rPrChange>
          </w:rPr>
          <w:t xml:space="preserve">from </w:t>
        </w:r>
      </w:ins>
      <w:del w:id="591" w:author="Bowen Lab" w:date="2022-08-16T09:28:00Z">
        <w:r w:rsidR="0042463E" w:rsidRPr="00C8530C" w:rsidDel="00DD575E">
          <w:rPr>
            <w:u w:val="single"/>
            <w:rPrChange w:id="592" w:author="Bowen Lab" w:date="2022-08-18T14:03:00Z">
              <w:rPr/>
            </w:rPrChange>
          </w:rPr>
          <w:delText>selection</w:delText>
        </w:r>
      </w:del>
      <w:ins w:id="593" w:author="Bowen Lab" w:date="2022-08-16T09:28:00Z">
        <w:r w:rsidRPr="00C8530C">
          <w:rPr>
            <w:u w:val="single"/>
            <w:rPrChange w:id="594" w:author="Bowen Lab" w:date="2022-08-18T14:03:00Z">
              <w:rPr/>
            </w:rPrChange>
          </w:rPr>
          <w:t>Time Traces</w:t>
        </w:r>
      </w:ins>
      <w:del w:id="595" w:author="Bowen Lab" w:date="2022-08-16T09:27:00Z">
        <w:r w:rsidR="0042463E" w:rsidRPr="00C8530C" w:rsidDel="00DD575E">
          <w:rPr>
            <w:rPrChange w:id="596" w:author="Bowen Lab" w:date="2022-08-18T14:03:00Z">
              <w:rPr/>
            </w:rPrChange>
          </w:rPr>
          <w:delText>, a good trace typically satisfies the following criteria:</w:delText>
        </w:r>
      </w:del>
    </w:p>
    <w:p w14:paraId="0000000A" w14:textId="6D748D29" w:rsidR="004E796A" w:rsidRPr="00C8530C" w:rsidRDefault="0042463E">
      <w:pPr>
        <w:numPr>
          <w:ilvl w:val="0"/>
          <w:numId w:val="1"/>
        </w:numPr>
        <w:rPr>
          <w:rPrChange w:id="597" w:author="Bowen Lab" w:date="2022-08-18T14:03:00Z">
            <w:rPr/>
          </w:rPrChange>
        </w:rPr>
      </w:pPr>
      <w:r w:rsidRPr="00C8530C">
        <w:rPr>
          <w:rPrChange w:id="598" w:author="Bowen Lab" w:date="2022-08-18T14:03:00Z">
            <w:rPr/>
          </w:rPrChange>
        </w:rPr>
        <w:t xml:space="preserve">Trace shows </w:t>
      </w:r>
      <w:del w:id="599" w:author="Bowen Lab" w:date="2022-08-16T09:28:00Z">
        <w:r w:rsidRPr="00C8530C" w:rsidDel="00DD575E">
          <w:rPr>
            <w:u w:val="single"/>
            <w:rPrChange w:id="600" w:author="Bowen Lab" w:date="2022-08-18T14:03:00Z">
              <w:rPr/>
            </w:rPrChange>
          </w:rPr>
          <w:delText>an obvious</w:delText>
        </w:r>
      </w:del>
      <w:ins w:id="601" w:author="Bowen Lab" w:date="2022-08-16T09:28:00Z">
        <w:r w:rsidR="00DD575E" w:rsidRPr="00C8530C">
          <w:rPr>
            <w:u w:val="single"/>
            <w:rPrChange w:id="602" w:author="Bowen Lab" w:date="2022-08-18T14:03:00Z">
              <w:rPr/>
            </w:rPrChange>
          </w:rPr>
          <w:t>stable</w:t>
        </w:r>
      </w:ins>
      <w:r w:rsidRPr="00C8530C">
        <w:rPr>
          <w:rPrChange w:id="603" w:author="Bowen Lab" w:date="2022-08-18T14:03:00Z">
            <w:rPr/>
          </w:rPrChange>
        </w:rPr>
        <w:t xml:space="preserve"> </w:t>
      </w:r>
      <w:r w:rsidR="00DD575E" w:rsidRPr="00C8530C">
        <w:rPr>
          <w:rPrChange w:id="604" w:author="Bowen Lab" w:date="2022-08-18T14:03:00Z">
            <w:rPr/>
          </w:rPrChange>
        </w:rPr>
        <w:t>Acceptor Intensity</w:t>
      </w:r>
      <w:ins w:id="605" w:author="Bowen Lab" w:date="2022-08-16T09:29:00Z">
        <w:r w:rsidR="00DD575E" w:rsidRPr="00C8530C">
          <w:rPr>
            <w:rPrChange w:id="606" w:author="Bowen Lab" w:date="2022-08-18T14:03:00Z">
              <w:rPr/>
            </w:rPrChange>
          </w:rPr>
          <w:t xml:space="preserve">, which is </w:t>
        </w:r>
        <w:r w:rsidR="00DD575E" w:rsidRPr="00C8530C">
          <w:rPr>
            <w:u w:val="single"/>
            <w:rPrChange w:id="607" w:author="Bowen Lab" w:date="2022-08-18T14:03:00Z">
              <w:rPr/>
            </w:rPrChange>
          </w:rPr>
          <w:t>consistent</w:t>
        </w:r>
        <w:r w:rsidR="00DD575E" w:rsidRPr="00C8530C">
          <w:rPr>
            <w:rPrChange w:id="608" w:author="Bowen Lab" w:date="2022-08-18T14:03:00Z">
              <w:rPr/>
            </w:rPrChange>
          </w:rPr>
          <w:t xml:space="preserve"> with that of a single dye under the experimental conditions, during the entirety of</w:t>
        </w:r>
      </w:ins>
      <w:del w:id="609" w:author="Bowen Lab" w:date="2022-08-16T09:29:00Z">
        <w:r w:rsidRPr="00C8530C" w:rsidDel="00DD575E">
          <w:rPr>
            <w:rPrChange w:id="610" w:author="Bowen Lab" w:date="2022-08-18T14:03:00Z">
              <w:rPr/>
            </w:rPrChange>
          </w:rPr>
          <w:delText xml:space="preserve"> for</w:delText>
        </w:r>
      </w:del>
      <w:r w:rsidRPr="00C8530C">
        <w:rPr>
          <w:rPrChange w:id="611" w:author="Bowen Lab" w:date="2022-08-18T14:03:00Z">
            <w:rPr/>
          </w:rPrChange>
        </w:rPr>
        <w:t xml:space="preserve"> the </w:t>
      </w:r>
      <w:r w:rsidR="00DD575E" w:rsidRPr="00C8530C">
        <w:rPr>
          <w:rPrChange w:id="612" w:author="Bowen Lab" w:date="2022-08-18T14:03:00Z">
            <w:rPr/>
          </w:rPrChange>
        </w:rPr>
        <w:t xml:space="preserve">First Acceptor Excitation </w:t>
      </w:r>
      <w:del w:id="613" w:author="Bowen Lab" w:date="2022-08-16T09:29:00Z">
        <w:r w:rsidRPr="00C8530C" w:rsidDel="00DD575E">
          <w:rPr>
            <w:rPrChange w:id="614" w:author="Bowen Lab" w:date="2022-08-18T14:03:00Z">
              <w:rPr/>
            </w:rPrChange>
          </w:rPr>
          <w:delText>period</w:delText>
        </w:r>
      </w:del>
      <w:ins w:id="615" w:author="Bowen Lab" w:date="2022-08-16T09:29:00Z">
        <w:r w:rsidR="00DD575E" w:rsidRPr="00C8530C">
          <w:rPr>
            <w:rPrChange w:id="616" w:author="Bowen Lab" w:date="2022-08-18T14:03:00Z">
              <w:rPr/>
            </w:rPrChange>
          </w:rPr>
          <w:t>Phase.</w:t>
        </w:r>
      </w:ins>
    </w:p>
    <w:p w14:paraId="10505E8C" w14:textId="3B205F81" w:rsidR="00DD575E" w:rsidRPr="00C8530C" w:rsidRDefault="00DD575E" w:rsidP="00DD575E">
      <w:pPr>
        <w:numPr>
          <w:ilvl w:val="0"/>
          <w:numId w:val="1"/>
        </w:numPr>
        <w:rPr>
          <w:moveTo w:id="617" w:author="Bowen Lab" w:date="2022-08-16T09:30:00Z"/>
          <w:rPrChange w:id="618" w:author="Bowen Lab" w:date="2022-08-18T14:03:00Z">
            <w:rPr>
              <w:moveTo w:id="619" w:author="Bowen Lab" w:date="2022-08-16T09:30:00Z"/>
            </w:rPr>
          </w:rPrChange>
        </w:rPr>
      </w:pPr>
      <w:moveToRangeStart w:id="620" w:author="Bowen Lab" w:date="2022-08-16T09:30:00Z" w:name="move111534622"/>
      <w:moveTo w:id="621" w:author="Bowen Lab" w:date="2022-08-16T09:30:00Z">
        <w:r w:rsidRPr="00C8530C">
          <w:rPr>
            <w:u w:val="single"/>
            <w:rPrChange w:id="622" w:author="Bowen Lab" w:date="2022-08-18T14:03:00Z">
              <w:rPr/>
            </w:rPrChange>
          </w:rPr>
          <w:t>Both</w:t>
        </w:r>
        <w:r w:rsidRPr="00C8530C">
          <w:rPr>
            <w:rPrChange w:id="623" w:author="Bowen Lab" w:date="2022-08-18T14:03:00Z">
              <w:rPr/>
            </w:rPrChange>
          </w:rPr>
          <w:t xml:space="preserve"> the Acceptor and Donor </w:t>
        </w:r>
        <w:del w:id="624" w:author="Bowen Lab" w:date="2022-08-16T09:31:00Z">
          <w:r w:rsidRPr="00C8530C" w:rsidDel="00DD575E">
            <w:rPr>
              <w:rPrChange w:id="625" w:author="Bowen Lab" w:date="2022-08-18T14:03:00Z">
                <w:rPr/>
              </w:rPrChange>
            </w:rPr>
            <w:delText>intensities</w:delText>
          </w:r>
        </w:del>
      </w:moveTo>
      <w:ins w:id="626" w:author="Bowen Lab" w:date="2022-08-16T09:31:00Z">
        <w:r w:rsidRPr="00C8530C">
          <w:rPr>
            <w:rPrChange w:id="627" w:author="Bowen Lab" w:date="2022-08-18T14:03:00Z">
              <w:rPr/>
            </w:rPrChange>
          </w:rPr>
          <w:t>dyes</w:t>
        </w:r>
      </w:ins>
      <w:moveTo w:id="628" w:author="Bowen Lab" w:date="2022-08-16T09:30:00Z">
        <w:r w:rsidRPr="00C8530C">
          <w:rPr>
            <w:rPrChange w:id="629" w:author="Bowen Lab" w:date="2022-08-18T14:03:00Z">
              <w:rPr/>
            </w:rPrChange>
          </w:rPr>
          <w:t xml:space="preserve"> </w:t>
        </w:r>
        <w:del w:id="630" w:author="Bowen Lab" w:date="2022-08-16T09:34:00Z">
          <w:r w:rsidRPr="00C8530C" w:rsidDel="007D4A11">
            <w:rPr>
              <w:rPrChange w:id="631" w:author="Bowen Lab" w:date="2022-08-18T14:03:00Z">
                <w:rPr/>
              </w:rPrChange>
            </w:rPr>
            <w:delText>should</w:delText>
          </w:r>
        </w:del>
      </w:moveTo>
      <w:ins w:id="632" w:author="Bowen Lab" w:date="2022-08-16T09:34:00Z">
        <w:r w:rsidR="007D4A11" w:rsidRPr="00C8530C">
          <w:rPr>
            <w:rPrChange w:id="633" w:author="Bowen Lab" w:date="2022-08-18T14:03:00Z">
              <w:rPr/>
            </w:rPrChange>
          </w:rPr>
          <w:t>must</w:t>
        </w:r>
      </w:ins>
      <w:moveTo w:id="634" w:author="Bowen Lab" w:date="2022-08-16T09:30:00Z">
        <w:r w:rsidRPr="00C8530C">
          <w:rPr>
            <w:rPrChange w:id="635" w:author="Bowen Lab" w:date="2022-08-18T14:03:00Z">
              <w:rPr/>
            </w:rPrChange>
          </w:rPr>
          <w:t xml:space="preserve"> show a </w:t>
        </w:r>
        <w:del w:id="636" w:author="Bowen Lab" w:date="2022-08-16T09:31:00Z">
          <w:r w:rsidRPr="00C8530C" w:rsidDel="00DD575E">
            <w:rPr>
              <w:u w:val="single"/>
              <w:rPrChange w:id="637" w:author="Bowen Lab" w:date="2022-08-18T14:03:00Z">
                <w:rPr/>
              </w:rPrChange>
            </w:rPr>
            <w:delText>one</w:delText>
          </w:r>
        </w:del>
      </w:moveTo>
      <w:ins w:id="638" w:author="Bowen Lab" w:date="2022-08-16T09:31:00Z">
        <w:r w:rsidRPr="00C8530C">
          <w:rPr>
            <w:u w:val="single"/>
            <w:rPrChange w:id="639" w:author="Bowen Lab" w:date="2022-08-18T14:03:00Z">
              <w:rPr>
                <w:u w:val="single"/>
              </w:rPr>
            </w:rPrChange>
          </w:rPr>
          <w:t>Single</w:t>
        </w:r>
      </w:ins>
      <w:moveTo w:id="640" w:author="Bowen Lab" w:date="2022-08-16T09:30:00Z">
        <w:r w:rsidRPr="00C8530C">
          <w:rPr>
            <w:u w:val="single"/>
            <w:rPrChange w:id="641" w:author="Bowen Lab" w:date="2022-08-18T14:03:00Z">
              <w:rPr>
                <w:u w:val="single"/>
              </w:rPr>
            </w:rPrChange>
          </w:rPr>
          <w:t>-Step</w:t>
        </w:r>
        <w:r w:rsidRPr="00C8530C">
          <w:rPr>
            <w:u w:val="single"/>
            <w:rPrChange w:id="642" w:author="Bowen Lab" w:date="2022-08-18T14:03:00Z">
              <w:rPr/>
            </w:rPrChange>
          </w:rPr>
          <w:t xml:space="preserve"> </w:t>
        </w:r>
        <w:del w:id="643" w:author="Bowen Lab" w:date="2022-08-16T09:32:00Z">
          <w:r w:rsidRPr="00C8530C" w:rsidDel="00DD575E">
            <w:rPr>
              <w:u w:val="single"/>
              <w:rPrChange w:id="644" w:author="Bowen Lab" w:date="2022-08-18T14:03:00Z">
                <w:rPr/>
              </w:rPrChange>
            </w:rPr>
            <w:delText>drop</w:delText>
          </w:r>
        </w:del>
      </w:moveTo>
      <w:ins w:id="645" w:author="Bowen Lab" w:date="2022-08-16T09:32:00Z">
        <w:r w:rsidRPr="00C8530C">
          <w:rPr>
            <w:u w:val="single"/>
            <w:rPrChange w:id="646" w:author="Bowen Lab" w:date="2022-08-18T14:03:00Z">
              <w:rPr/>
            </w:rPrChange>
          </w:rPr>
          <w:t>Photo</w:t>
        </w:r>
      </w:ins>
      <w:moveTo w:id="647" w:author="Bowen Lab" w:date="2022-08-16T09:30:00Z">
        <w:del w:id="648" w:author="Bowen Lab" w:date="2022-08-16T09:32:00Z">
          <w:r w:rsidRPr="00C8530C" w:rsidDel="00DD575E">
            <w:rPr>
              <w:u w:val="single"/>
              <w:rPrChange w:id="649" w:author="Bowen Lab" w:date="2022-08-18T14:03:00Z">
                <w:rPr/>
              </w:rPrChange>
            </w:rPr>
            <w:delText xml:space="preserve"> </w:delText>
          </w:r>
        </w:del>
        <w:r w:rsidRPr="00C8530C">
          <w:rPr>
            <w:u w:val="single"/>
            <w:rPrChange w:id="650" w:author="Bowen Lab" w:date="2022-08-18T14:03:00Z">
              <w:rPr/>
            </w:rPrChange>
          </w:rPr>
          <w:t>bleach</w:t>
        </w:r>
      </w:moveTo>
      <w:ins w:id="651" w:author="Bowen Lab" w:date="2022-08-16T09:32:00Z">
        <w:r w:rsidRPr="00C8530C">
          <w:rPr>
            <w:u w:val="single"/>
            <w:rPrChange w:id="652" w:author="Bowen Lab" w:date="2022-08-18T14:03:00Z">
              <w:rPr/>
            </w:rPrChange>
          </w:rPr>
          <w:t xml:space="preserve">ing </w:t>
        </w:r>
        <w:r w:rsidRPr="00C8530C">
          <w:rPr>
            <w:rPrChange w:id="653" w:author="Bowen Lab" w:date="2022-08-18T14:03:00Z">
              <w:rPr/>
            </w:rPrChange>
          </w:rPr>
          <w:t>event to baseline</w:t>
        </w:r>
      </w:ins>
      <w:moveTo w:id="654" w:author="Bowen Lab" w:date="2022-08-16T09:30:00Z">
        <w:r w:rsidRPr="00C8530C">
          <w:rPr>
            <w:rPrChange w:id="655" w:author="Bowen Lab" w:date="2022-08-18T14:03:00Z">
              <w:rPr/>
            </w:rPrChange>
          </w:rPr>
          <w:t xml:space="preserve"> </w:t>
        </w:r>
        <w:del w:id="656" w:author="Bowen Lab" w:date="2022-08-16T09:32:00Z">
          <w:r w:rsidRPr="00C8530C" w:rsidDel="00DD575E">
            <w:rPr>
              <w:rPrChange w:id="657" w:author="Bowen Lab" w:date="2022-08-18T14:03:00Z">
                <w:rPr/>
              </w:rPrChange>
            </w:rPr>
            <w:delText>before</w:delText>
          </w:r>
        </w:del>
      </w:moveTo>
      <w:ins w:id="658" w:author="Bowen Lab" w:date="2022-08-16T09:32:00Z">
        <w:r w:rsidRPr="00C8530C">
          <w:rPr>
            <w:rPrChange w:id="659" w:author="Bowen Lab" w:date="2022-08-18T14:03:00Z">
              <w:rPr/>
            </w:rPrChange>
          </w:rPr>
          <w:t>during</w:t>
        </w:r>
      </w:ins>
      <w:moveTo w:id="660" w:author="Bowen Lab" w:date="2022-08-16T09:30:00Z">
        <w:r w:rsidRPr="00C8530C">
          <w:rPr>
            <w:rPrChange w:id="661" w:author="Bowen Lab" w:date="2022-08-18T14:03:00Z">
              <w:rPr/>
            </w:rPrChange>
          </w:rPr>
          <w:t xml:space="preserve"> </w:t>
        </w:r>
      </w:moveTo>
      <w:ins w:id="662" w:author="Bowen Lab" w:date="2022-08-16T09:33:00Z">
        <w:r w:rsidRPr="00C8530C">
          <w:rPr>
            <w:rPrChange w:id="663" w:author="Bowen Lab" w:date="2022-08-18T14:03:00Z">
              <w:rPr/>
            </w:rPrChange>
          </w:rPr>
          <w:t>Donor Excitation Phase.</w:t>
        </w:r>
      </w:ins>
      <w:moveTo w:id="664" w:author="Bowen Lab" w:date="2022-08-16T09:30:00Z">
        <w:del w:id="665" w:author="Bowen Lab" w:date="2022-08-16T09:33:00Z">
          <w:r w:rsidRPr="00C8530C" w:rsidDel="00DD575E">
            <w:rPr>
              <w:rPrChange w:id="666" w:author="Bowen Lab" w:date="2022-08-18T14:03:00Z">
                <w:rPr/>
              </w:rPrChange>
            </w:rPr>
            <w:delText>the donor excitation period ends</w:delText>
          </w:r>
        </w:del>
      </w:moveTo>
    </w:p>
    <w:moveToRangeEnd w:id="620"/>
    <w:p w14:paraId="0000000B" w14:textId="6A98F31E" w:rsidR="004E796A" w:rsidRPr="00C8530C" w:rsidRDefault="00DD575E">
      <w:pPr>
        <w:numPr>
          <w:ilvl w:val="0"/>
          <w:numId w:val="1"/>
        </w:numPr>
        <w:rPr>
          <w:rPrChange w:id="667" w:author="Bowen Lab" w:date="2022-08-18T14:03:00Z">
            <w:rPr/>
          </w:rPrChange>
        </w:rPr>
      </w:pPr>
      <w:ins w:id="668" w:author="Bowen Lab" w:date="2022-08-16T09:33:00Z">
        <w:r w:rsidRPr="00C8530C">
          <w:rPr>
            <w:rPrChange w:id="669" w:author="Bowen Lab" w:date="2022-08-18T14:03:00Z">
              <w:rPr/>
            </w:rPrChange>
          </w:rPr>
          <w:t xml:space="preserve">For γ-correction of FRET </w:t>
        </w:r>
      </w:ins>
      <w:ins w:id="670" w:author="Bowen Lab" w:date="2022-08-16T09:34:00Z">
        <w:r w:rsidRPr="00C8530C">
          <w:rPr>
            <w:rPrChange w:id="671" w:author="Bowen Lab" w:date="2022-08-18T14:03:00Z">
              <w:rPr/>
            </w:rPrChange>
          </w:rPr>
          <w:t>efficiency</w:t>
        </w:r>
      </w:ins>
      <w:ins w:id="672" w:author="Bowen Lab" w:date="2022-08-16T09:33:00Z">
        <w:r w:rsidRPr="00C8530C">
          <w:rPr>
            <w:rPrChange w:id="673" w:author="Bowen Lab" w:date="2022-08-18T14:03:00Z">
              <w:rPr/>
            </w:rPrChange>
          </w:rPr>
          <w:t xml:space="preserve">, </w:t>
        </w:r>
      </w:ins>
      <w:ins w:id="674" w:author="Bowen Lab" w:date="2022-08-16T09:34:00Z">
        <w:r w:rsidRPr="00C8530C">
          <w:rPr>
            <w:rPrChange w:id="675" w:author="Bowen Lab" w:date="2022-08-18T14:03:00Z">
              <w:rPr/>
            </w:rPrChange>
          </w:rPr>
          <w:t xml:space="preserve">which was used in this paper, </w:t>
        </w:r>
      </w:ins>
      <w:del w:id="676" w:author="Bowen Lab" w:date="2022-08-16T09:34:00Z">
        <w:r w:rsidR="0042463E" w:rsidRPr="00C8530C" w:rsidDel="00DD575E">
          <w:rPr>
            <w:rPrChange w:id="677" w:author="Bowen Lab" w:date="2022-08-18T14:03:00Z">
              <w:rPr/>
            </w:rPrChange>
          </w:rPr>
          <w:delText>T</w:delText>
        </w:r>
      </w:del>
      <w:ins w:id="678" w:author="Bowen Lab" w:date="2022-08-16T09:34:00Z">
        <w:r w:rsidRPr="00C8530C">
          <w:rPr>
            <w:rPrChange w:id="679" w:author="Bowen Lab" w:date="2022-08-18T14:03:00Z">
              <w:rPr/>
            </w:rPrChange>
          </w:rPr>
          <w:t>t</w:t>
        </w:r>
      </w:ins>
      <w:r w:rsidR="0042463E" w:rsidRPr="00C8530C">
        <w:rPr>
          <w:rPrChange w:id="680" w:author="Bowen Lab" w:date="2022-08-18T14:03:00Z">
            <w:rPr/>
          </w:rPrChange>
        </w:rPr>
        <w:t>race</w:t>
      </w:r>
      <w:ins w:id="681" w:author="Bowen Lab" w:date="2022-08-16T09:34:00Z">
        <w:r w:rsidRPr="00C8530C">
          <w:rPr>
            <w:rPrChange w:id="682" w:author="Bowen Lab" w:date="2022-08-18T14:03:00Z">
              <w:rPr/>
            </w:rPrChange>
          </w:rPr>
          <w:t>s</w:t>
        </w:r>
      </w:ins>
      <w:r w:rsidR="0042463E" w:rsidRPr="00C8530C">
        <w:rPr>
          <w:rPrChange w:id="683" w:author="Bowen Lab" w:date="2022-08-18T14:03:00Z">
            <w:rPr/>
          </w:rPrChange>
        </w:rPr>
        <w:t xml:space="preserve"> </w:t>
      </w:r>
      <w:ins w:id="684" w:author="Bowen Lab" w:date="2022-08-16T09:34:00Z">
        <w:r w:rsidR="007D4A11" w:rsidRPr="00C8530C">
          <w:rPr>
            <w:rPrChange w:id="685" w:author="Bowen Lab" w:date="2022-08-18T14:03:00Z">
              <w:rPr/>
            </w:rPrChange>
          </w:rPr>
          <w:t xml:space="preserve">must </w:t>
        </w:r>
      </w:ins>
      <w:r w:rsidR="0042463E" w:rsidRPr="00C8530C">
        <w:rPr>
          <w:rPrChange w:id="686" w:author="Bowen Lab" w:date="2022-08-18T14:03:00Z">
            <w:rPr/>
          </w:rPrChange>
        </w:rPr>
        <w:t>show</w:t>
      </w:r>
      <w:del w:id="687" w:author="Bowen Lab" w:date="2022-08-16T09:34:00Z">
        <w:r w:rsidR="0042463E" w:rsidRPr="00C8530C" w:rsidDel="007D4A11">
          <w:rPr>
            <w:rPrChange w:id="688" w:author="Bowen Lab" w:date="2022-08-18T14:03:00Z">
              <w:rPr/>
            </w:rPrChange>
          </w:rPr>
          <w:delText>s</w:delText>
        </w:r>
      </w:del>
      <w:r w:rsidR="0042463E" w:rsidRPr="00C8530C">
        <w:rPr>
          <w:rPrChange w:id="689" w:author="Bowen Lab" w:date="2022-08-18T14:03:00Z">
            <w:rPr/>
          </w:rPrChange>
        </w:rPr>
        <w:t xml:space="preserve"> </w:t>
      </w:r>
      <w:del w:id="690" w:author="Bowen Lab" w:date="2022-08-16T09:37:00Z">
        <w:r w:rsidR="0042463E" w:rsidRPr="00C8530C" w:rsidDel="007D4A11">
          <w:rPr>
            <w:rPrChange w:id="691" w:author="Bowen Lab" w:date="2022-08-18T14:03:00Z">
              <w:rPr/>
            </w:rPrChange>
          </w:rPr>
          <w:delText>a</w:delText>
        </w:r>
      </w:del>
      <w:del w:id="692" w:author="Bowen Lab" w:date="2022-08-16T09:34:00Z">
        <w:r w:rsidR="0042463E" w:rsidRPr="00C8530C" w:rsidDel="007D4A11">
          <w:rPr>
            <w:rPrChange w:id="693" w:author="Bowen Lab" w:date="2022-08-18T14:03:00Z">
              <w:rPr/>
            </w:rPrChange>
          </w:rPr>
          <w:delText xml:space="preserve"> clear</w:delText>
        </w:r>
      </w:del>
      <w:ins w:id="694" w:author="Bowen Lab" w:date="2022-08-16T09:37:00Z">
        <w:r w:rsidR="007D4A11" w:rsidRPr="00C8530C">
          <w:rPr>
            <w:rPrChange w:id="695" w:author="Bowen Lab" w:date="2022-08-18T14:03:00Z">
              <w:rPr/>
            </w:rPrChange>
          </w:rPr>
          <w:t>an</w:t>
        </w:r>
      </w:ins>
      <w:r w:rsidR="0042463E" w:rsidRPr="00C8530C">
        <w:rPr>
          <w:rPrChange w:id="696" w:author="Bowen Lab" w:date="2022-08-18T14:03:00Z">
            <w:rPr/>
          </w:rPrChange>
        </w:rPr>
        <w:t xml:space="preserve"> </w:t>
      </w:r>
      <w:r w:rsidR="007D4A11" w:rsidRPr="00C8530C">
        <w:rPr>
          <w:rPrChange w:id="697" w:author="Bowen Lab" w:date="2022-08-18T14:03:00Z">
            <w:rPr/>
          </w:rPrChange>
        </w:rPr>
        <w:t xml:space="preserve">Anti-Correlation </w:t>
      </w:r>
      <w:r w:rsidR="0042463E" w:rsidRPr="00C8530C">
        <w:rPr>
          <w:rPrChange w:id="698" w:author="Bowen Lab" w:date="2022-08-18T14:03:00Z">
            <w:rPr/>
          </w:rPrChange>
        </w:rPr>
        <w:t xml:space="preserve">between acceptor and donor intensities during </w:t>
      </w:r>
      <w:del w:id="699" w:author="Bowen Lab" w:date="2022-08-16T09:34:00Z">
        <w:r w:rsidR="0042463E" w:rsidRPr="00C8530C" w:rsidDel="007D4A11">
          <w:rPr>
            <w:rPrChange w:id="700" w:author="Bowen Lab" w:date="2022-08-18T14:03:00Z">
              <w:rPr/>
            </w:rPrChange>
          </w:rPr>
          <w:delText>the donor excitation period</w:delText>
        </w:r>
      </w:del>
      <w:ins w:id="701" w:author="Bowen Lab" w:date="2022-08-16T09:34:00Z">
        <w:r w:rsidR="007D4A11" w:rsidRPr="00C8530C">
          <w:rPr>
            <w:rPrChange w:id="702" w:author="Bowen Lab" w:date="2022-08-18T14:03:00Z">
              <w:rPr/>
            </w:rPrChange>
          </w:rPr>
          <w:t>at the time of acceptor photobleaching.</w:t>
        </w:r>
      </w:ins>
    </w:p>
    <w:p w14:paraId="0000000C" w14:textId="2596D620" w:rsidR="004E796A" w:rsidRPr="00C8530C" w:rsidDel="00DD575E" w:rsidRDefault="007D4A11">
      <w:pPr>
        <w:numPr>
          <w:ilvl w:val="0"/>
          <w:numId w:val="1"/>
        </w:numPr>
        <w:rPr>
          <w:moveFrom w:id="703" w:author="Bowen Lab" w:date="2022-08-16T09:30:00Z"/>
          <w:rPrChange w:id="704" w:author="Bowen Lab" w:date="2022-08-18T14:03:00Z">
            <w:rPr>
              <w:moveFrom w:id="705" w:author="Bowen Lab" w:date="2022-08-16T09:30:00Z"/>
            </w:rPr>
          </w:rPrChange>
        </w:rPr>
      </w:pPr>
      <w:ins w:id="706" w:author="Bowen Lab" w:date="2022-08-16T09:38:00Z">
        <w:r w:rsidRPr="00C8530C">
          <w:rPr>
            <w:rPrChange w:id="707" w:author="Bowen Lab" w:date="2022-08-18T14:03:00Z">
              <w:rPr/>
            </w:rPrChange>
          </w:rPr>
          <w:t xml:space="preserve">For best results, selected </w:t>
        </w:r>
      </w:ins>
      <w:moveFromRangeStart w:id="708" w:author="Bowen Lab" w:date="2022-08-16T09:30:00Z" w:name="move111534622"/>
      <w:moveFrom w:id="709" w:author="Bowen Lab" w:date="2022-08-16T09:30:00Z">
        <w:r w:rsidR="0042463E" w:rsidRPr="00C8530C" w:rsidDel="00DD575E">
          <w:rPr>
            <w:rPrChange w:id="710" w:author="Bowen Lab" w:date="2022-08-18T14:03:00Z">
              <w:rPr/>
            </w:rPrChange>
          </w:rPr>
          <w:t>Both the acceptor and donor intensities should show a one-step drop bleach before the donor excitation period ends</w:t>
        </w:r>
      </w:moveFrom>
    </w:p>
    <w:moveFromRangeEnd w:id="708"/>
    <w:p w14:paraId="0000000D" w14:textId="2B1A3FD3" w:rsidR="004E796A" w:rsidRPr="00C8530C" w:rsidRDefault="0042463E">
      <w:pPr>
        <w:numPr>
          <w:ilvl w:val="0"/>
          <w:numId w:val="1"/>
        </w:numPr>
        <w:rPr>
          <w:rPrChange w:id="711" w:author="Bowen Lab" w:date="2022-08-18T14:03:00Z">
            <w:rPr/>
          </w:rPrChange>
        </w:rPr>
      </w:pPr>
      <w:del w:id="712" w:author="Bowen Lab" w:date="2022-08-16T09:38:00Z">
        <w:r w:rsidRPr="00C8530C" w:rsidDel="007D4A11">
          <w:rPr>
            <w:rPrChange w:id="713" w:author="Bowen Lab" w:date="2022-08-18T14:03:00Z">
              <w:rPr/>
            </w:rPrChange>
          </w:rPr>
          <w:delText>T</w:delText>
        </w:r>
      </w:del>
      <w:ins w:id="714" w:author="Bowen Lab" w:date="2022-08-16T09:38:00Z">
        <w:r w:rsidR="007D4A11" w:rsidRPr="00C8530C">
          <w:rPr>
            <w:rPrChange w:id="715" w:author="Bowen Lab" w:date="2022-08-18T14:03:00Z">
              <w:rPr/>
            </w:rPrChange>
          </w:rPr>
          <w:t>t</w:t>
        </w:r>
      </w:ins>
      <w:r w:rsidRPr="00C8530C">
        <w:rPr>
          <w:rPrChange w:id="716" w:author="Bowen Lab" w:date="2022-08-18T14:03:00Z">
            <w:rPr/>
          </w:rPrChange>
        </w:rPr>
        <w:t>race</w:t>
      </w:r>
      <w:ins w:id="717" w:author="Bowen Lab" w:date="2022-08-16T09:38:00Z">
        <w:r w:rsidR="007D4A11" w:rsidRPr="00C8530C">
          <w:rPr>
            <w:rPrChange w:id="718" w:author="Bowen Lab" w:date="2022-08-18T14:03:00Z">
              <w:rPr/>
            </w:rPrChange>
          </w:rPr>
          <w:t>s</w:t>
        </w:r>
      </w:ins>
      <w:r w:rsidRPr="00C8530C">
        <w:rPr>
          <w:rPrChange w:id="719" w:author="Bowen Lab" w:date="2022-08-18T14:03:00Z">
            <w:rPr/>
          </w:rPrChange>
        </w:rPr>
        <w:t xml:space="preserve"> </w:t>
      </w:r>
      <w:del w:id="720" w:author="Bowen Lab" w:date="2022-08-16T09:38:00Z">
        <w:r w:rsidRPr="00C8530C" w:rsidDel="007D4A11">
          <w:rPr>
            <w:rPrChange w:id="721" w:author="Bowen Lab" w:date="2022-08-18T14:03:00Z">
              <w:rPr/>
            </w:rPrChange>
          </w:rPr>
          <w:delText xml:space="preserve">intensity </w:delText>
        </w:r>
      </w:del>
      <w:r w:rsidRPr="00C8530C">
        <w:rPr>
          <w:rPrChange w:id="722" w:author="Bowen Lab" w:date="2022-08-18T14:03:00Z">
            <w:rPr/>
          </w:rPrChange>
        </w:rPr>
        <w:t xml:space="preserve">should have a relatively high </w:t>
      </w:r>
      <w:ins w:id="723" w:author="Bowen Lab" w:date="2022-08-16T09:38:00Z">
        <w:r w:rsidR="007D4A11" w:rsidRPr="00C8530C">
          <w:rPr>
            <w:rPrChange w:id="724" w:author="Bowen Lab" w:date="2022-08-18T14:03:00Z">
              <w:rPr/>
            </w:rPrChange>
          </w:rPr>
          <w:t xml:space="preserve">intensity to insure good </w:t>
        </w:r>
      </w:ins>
      <w:r w:rsidRPr="00C8530C">
        <w:rPr>
          <w:rPrChange w:id="725" w:author="Bowen Lab" w:date="2022-08-18T14:03:00Z">
            <w:rPr/>
          </w:rPrChange>
        </w:rPr>
        <w:t>signal to noise level</w:t>
      </w:r>
      <w:ins w:id="726" w:author="Bowen Lab" w:date="2022-08-16T09:38:00Z">
        <w:r w:rsidR="007D4A11" w:rsidRPr="00C8530C">
          <w:rPr>
            <w:rPrChange w:id="727" w:author="Bowen Lab" w:date="2022-08-18T14:03:00Z">
              <w:rPr/>
            </w:rPrChange>
          </w:rPr>
          <w:t>s.</w:t>
        </w:r>
      </w:ins>
    </w:p>
    <w:p w14:paraId="0000000E" w14:textId="3C03CEF8" w:rsidR="004E796A" w:rsidRPr="00C8530C" w:rsidRDefault="00BE0EEC">
      <w:pPr>
        <w:rPr>
          <w:rPrChange w:id="728" w:author="Bowen Lab" w:date="2022-08-18T14:03:00Z">
            <w:rPr/>
          </w:rPrChange>
        </w:rPr>
      </w:pPr>
      <w:ins w:id="729" w:author="Bowen Lab" w:date="2022-08-16T09:49:00Z">
        <w:r w:rsidRPr="00C8530C">
          <w:rPr>
            <w:rPrChange w:id="730" w:author="Bowen Lab" w:date="2022-08-18T14:03:00Z">
              <w:rPr/>
            </w:rPrChange>
          </w:rPr>
          <w:t xml:space="preserve">To speed manual trace selection, </w:t>
        </w:r>
      </w:ins>
      <w:ins w:id="731" w:author="Bowen Lab" w:date="2022-08-16T09:51:00Z">
        <w:r w:rsidRPr="00C8530C">
          <w:rPr>
            <w:b/>
            <w:rPrChange w:id="732" w:author="Bowen Lab" w:date="2022-08-18T14:03:00Z">
              <w:rPr/>
            </w:rPrChange>
          </w:rPr>
          <w:t>BowenLab_PruningTraceViewer</w:t>
        </w:r>
        <w:r w:rsidRPr="00C8530C">
          <w:rPr>
            <w:rPrChange w:id="733" w:author="Bowen Lab" w:date="2022-08-18T14:03:00Z">
              <w:rPr/>
            </w:rPrChange>
          </w:rPr>
          <w:t xml:space="preserve"> automatically filters out traces that fail to meet the first two criteria</w:t>
        </w:r>
      </w:ins>
      <w:ins w:id="734" w:author="Bowen Lab" w:date="2022-08-16T09:53:00Z">
        <w:r w:rsidRPr="00C8530C">
          <w:rPr>
            <w:rPrChange w:id="735" w:author="Bowen Lab" w:date="2022-08-18T14:03:00Z">
              <w:rPr/>
            </w:rPrChange>
          </w:rPr>
          <w:t xml:space="preserve">. Finally, selected single molecules </w:t>
        </w:r>
      </w:ins>
      <w:ins w:id="736" w:author="Bowen Lab" w:date="2022-08-16T09:54:00Z">
        <w:r w:rsidRPr="00C8530C">
          <w:rPr>
            <w:rPrChange w:id="737" w:author="Bowen Lab" w:date="2022-08-18T14:03:00Z">
              <w:rPr/>
            </w:rPrChange>
          </w:rPr>
          <w:t xml:space="preserve">are output as individual files, which are analyzed with the </w:t>
        </w:r>
      </w:ins>
      <w:ins w:id="738" w:author="Bowen Lab" w:date="2022-08-16T09:49:00Z">
        <w:r w:rsidRPr="00C8530C">
          <w:rPr>
            <w:b/>
            <w:rPrChange w:id="739" w:author="Bowen Lab" w:date="2022-08-18T14:03:00Z">
              <w:rPr>
                <w:b/>
              </w:rPr>
            </w:rPrChange>
          </w:rPr>
          <w:t xml:space="preserve">BowenLab_FRET_Analysis </w:t>
        </w:r>
      </w:ins>
      <w:ins w:id="740" w:author="Bowen Lab" w:date="2022-08-16T09:54:00Z">
        <w:r w:rsidRPr="00C8530C">
          <w:rPr>
            <w:rPrChange w:id="741" w:author="Bowen Lab" w:date="2022-08-18T14:03:00Z">
              <w:rPr/>
            </w:rPrChange>
          </w:rPr>
          <w:t xml:space="preserve">script package to extract the γ-corrected FRET efficiencies. </w:t>
        </w:r>
      </w:ins>
      <w:ins w:id="742" w:author="Bowen Lab" w:date="2022-08-16T09:55:00Z">
        <w:r w:rsidRPr="00C8530C">
          <w:rPr>
            <w:rPrChange w:id="743" w:author="Bowen Lab" w:date="2022-08-18T14:03:00Z">
              <w:rPr/>
            </w:rPrChange>
          </w:rPr>
          <w:t xml:space="preserve">These scripts use a </w:t>
        </w:r>
        <w:r w:rsidR="008C38B5" w:rsidRPr="00C8530C">
          <w:rPr>
            <w:rPrChange w:id="744" w:author="Bowen Lab" w:date="2022-08-18T14:03:00Z">
              <w:rPr/>
            </w:rPrChange>
          </w:rPr>
          <w:t xml:space="preserve">Gaussian derivative kernel algorithm adapted from the </w:t>
        </w:r>
      </w:ins>
      <w:ins w:id="745" w:author="Bowen Lab" w:date="2022-08-16T09:56:00Z">
        <w:r w:rsidR="008C38B5" w:rsidRPr="00C8530C">
          <w:rPr>
            <w:rPrChange w:id="746" w:author="Bowen Lab" w:date="2022-08-18T14:03:00Z">
              <w:rPr/>
            </w:rPrChange>
          </w:rPr>
          <w:t xml:space="preserve">Weninger lab </w:t>
        </w:r>
      </w:ins>
      <w:r w:rsidR="00777943">
        <w:fldChar w:fldCharType="begin"/>
      </w:r>
      <w:r w:rsidR="00777943">
        <w:instrText xml:space="preserve"> ADDIN EN.CITE &lt;EndNote&gt;&lt;Cite&gt;&lt;Author&gt;Sass&lt;/Author&gt;&lt;Year&gt;2010&lt;/Year&gt;&lt;RecNum&gt;122&lt;/RecNum&gt;&lt;DisplayText&gt;&lt;style face="superscript"&gt;3&lt;/style&gt;&lt;/DisplayText&gt;&lt;record&gt;&lt;rec-number&gt;122&lt;/rec-number&gt;&lt;foreign-keys&gt;&lt;key app="EN" db-id="p00dftza30x5rqeze0ox05x6vw2dd0tept9w" timestamp="1660658451"&gt;122&lt;/key&gt;&lt;/foreign-keys&gt;&lt;ref-type name="Journal Article"&gt;17&lt;/ref-type&gt;&lt;contributors&gt;&lt;authors&gt;&lt;author&gt;Sass, L. E.&lt;/author&gt;&lt;author&gt;Lanyi, C.&lt;/author&gt;&lt;author&gt;Weninger, K.&lt;/author&gt;&lt;author&gt;Erie, D. A.&lt;/author&gt;&lt;/authors&gt;&lt;/contributors&gt;&lt;auth-address&gt;Department of Chemistry, University of North Carolina, Chapel Hill,North Carolina 27599, USA.&lt;/auth-address&gt;&lt;titles&gt;&lt;title&gt;Single-molecule FRET TACKLE reveals highly dynamic mismatched DNA-MutS complexes&lt;/title&gt;&lt;secondary-title&gt;Biochemistry&lt;/secondary-title&gt;&lt;/titles&gt;&lt;periodical&gt;&lt;full-title&gt;Biochemistry&lt;/full-title&gt;&lt;/periodical&gt;&lt;pages&gt;3174-90&lt;/pages&gt;&lt;volume&gt;49&lt;/volume&gt;&lt;number&gt;14&lt;/number&gt;&lt;edition&gt;2010/02/26&lt;/edition&gt;&lt;keywords&gt;&lt;keyword&gt;*Base Pair Mismatch&lt;/keyword&gt;&lt;keyword&gt;DNA/*chemistry&lt;/keyword&gt;&lt;keyword&gt;Fluorescence Resonance Energy Transfer&lt;/keyword&gt;&lt;keyword&gt;Kinetics&lt;/keyword&gt;&lt;keyword&gt;MutS DNA Mismatch-Binding Protein/*chemistry&lt;/keyword&gt;&lt;keyword&gt;Nucleic Acid Conformation&lt;/keyword&gt;&lt;keyword&gt;Protein Binding&lt;/keyword&gt;&lt;keyword&gt;Protein Conformation&lt;/keyword&gt;&lt;/keywords&gt;&lt;dates&gt;&lt;year&gt;2010&lt;/year&gt;&lt;pub-dates&gt;&lt;date&gt;Apr 13&lt;/date&gt;&lt;/pub-dates&gt;&lt;/dates&gt;&lt;isbn&gt;0006-2960 (Print)&amp;#xD;0006-2960&lt;/isbn&gt;&lt;accession-num&gt;20180598&lt;/accession-num&gt;&lt;urls&gt;&lt;/urls&gt;&lt;custom2&gt;PMC2857677&lt;/custom2&gt;&lt;custom6&gt;NIHMS188661&lt;/custom6&gt;&lt;electronic-resource-num&gt;10.1021/bi901871u&lt;/electronic-resource-num&gt;&lt;remote-database-provider&gt;NLM&lt;/remote-database-provider&gt;&lt;language&gt;eng&lt;/language&gt;&lt;/record&gt;&lt;/Cite&gt;&lt;/EndNote&gt;</w:instrText>
      </w:r>
      <w:r w:rsidR="00777943">
        <w:fldChar w:fldCharType="separate"/>
      </w:r>
      <w:r w:rsidR="00777943" w:rsidRPr="00777943">
        <w:rPr>
          <w:noProof/>
          <w:vertAlign w:val="superscript"/>
        </w:rPr>
        <w:t>3</w:t>
      </w:r>
      <w:r w:rsidR="00777943">
        <w:fldChar w:fldCharType="end"/>
      </w:r>
      <w:ins w:id="747" w:author="Bowen Lab" w:date="2022-08-16T09:56:00Z">
        <w:r w:rsidR="008C38B5" w:rsidRPr="00C8530C">
          <w:rPr>
            <w:rPrChange w:id="748" w:author="Bowen Lab" w:date="2022-08-18T14:03:00Z">
              <w:rPr/>
            </w:rPrChange>
          </w:rPr>
          <w:t xml:space="preserve">. </w:t>
        </w:r>
      </w:ins>
    </w:p>
    <w:p w14:paraId="0000000F" w14:textId="08287600" w:rsidR="004E796A" w:rsidRPr="00C8530C" w:rsidDel="008C38B5" w:rsidRDefault="004E796A">
      <w:pPr>
        <w:rPr>
          <w:del w:id="749" w:author="Bowen Lab" w:date="2022-08-16T10:02:00Z"/>
          <w:rPrChange w:id="750" w:author="Bowen Lab" w:date="2022-08-18T14:03:00Z">
            <w:rPr>
              <w:del w:id="751" w:author="Bowen Lab" w:date="2022-08-16T10:02:00Z"/>
            </w:rPr>
          </w:rPrChange>
        </w:rPr>
      </w:pPr>
    </w:p>
    <w:p w14:paraId="00000010" w14:textId="269057A3" w:rsidR="004E796A" w:rsidRPr="00C8530C" w:rsidDel="008C38B5" w:rsidRDefault="0042463E">
      <w:pPr>
        <w:rPr>
          <w:del w:id="752" w:author="Bowen Lab" w:date="2022-08-16T10:02:00Z"/>
          <w:rPrChange w:id="753" w:author="Bowen Lab" w:date="2022-08-18T14:03:00Z">
            <w:rPr>
              <w:del w:id="754" w:author="Bowen Lab" w:date="2022-08-16T10:02:00Z"/>
            </w:rPr>
          </w:rPrChange>
        </w:rPr>
      </w:pPr>
      <w:del w:id="755" w:author="Bowen Lab" w:date="2022-08-16T10:02:00Z">
        <w:r w:rsidRPr="00C8530C" w:rsidDel="008C38B5">
          <w:rPr>
            <w:rPrChange w:id="756" w:author="Bowen Lab" w:date="2022-08-18T14:03:00Z">
              <w:rPr/>
            </w:rPrChange>
          </w:rPr>
          <w:delText>[1]. Juette, M. F.*, Terry, D. S.*, Wasserman, M. R., Altman, R. B., Zhou, Z., Zhao, H. &amp; Blanchard, S. C. Single-molecule imaging of non-equilibrium molecular ensembles on the millisecond scale. Nature Methods 13, p. 341 (2016).</w:delText>
        </w:r>
      </w:del>
    </w:p>
    <w:p w14:paraId="00000011" w14:textId="0A7ED94A" w:rsidR="004E796A" w:rsidRPr="00C8530C" w:rsidDel="008C38B5" w:rsidRDefault="004E796A">
      <w:pPr>
        <w:rPr>
          <w:del w:id="757" w:author="Bowen Lab" w:date="2022-08-16T10:02:00Z"/>
          <w:rPrChange w:id="758" w:author="Bowen Lab" w:date="2022-08-18T14:03:00Z">
            <w:rPr>
              <w:del w:id="759" w:author="Bowen Lab" w:date="2022-08-16T10:02:00Z"/>
            </w:rPr>
          </w:rPrChange>
        </w:rPr>
      </w:pPr>
    </w:p>
    <w:p w14:paraId="489BFAA9" w14:textId="77777777" w:rsidR="008C38B5" w:rsidRPr="00C8530C" w:rsidRDefault="008C38B5">
      <w:pPr>
        <w:rPr>
          <w:ins w:id="760" w:author="Bowen Lab" w:date="2022-08-16T10:02:00Z"/>
          <w:rPrChange w:id="761" w:author="Bowen Lab" w:date="2022-08-18T14:03:00Z">
            <w:rPr>
              <w:ins w:id="762" w:author="Bowen Lab" w:date="2022-08-16T10:02:00Z"/>
            </w:rPr>
          </w:rPrChange>
        </w:rPr>
      </w:pPr>
    </w:p>
    <w:p w14:paraId="00000012" w14:textId="3F62B3E4" w:rsidR="004E796A" w:rsidRPr="00C8530C" w:rsidRDefault="0042463E">
      <w:pPr>
        <w:rPr>
          <w:rPrChange w:id="763" w:author="Bowen Lab" w:date="2022-08-18T14:03:00Z">
            <w:rPr/>
          </w:rPrChange>
        </w:rPr>
      </w:pPr>
      <w:r w:rsidRPr="00C8530C">
        <w:rPr>
          <w:rPrChange w:id="764" w:author="Bowen Lab" w:date="2022-08-18T14:03:00Z">
            <w:rPr/>
          </w:rPrChange>
        </w:rPr>
        <w:br w:type="page"/>
      </w:r>
    </w:p>
    <w:p w14:paraId="00000013" w14:textId="7A2DC350" w:rsidR="004E796A" w:rsidRPr="00C8530C" w:rsidRDefault="0042463E" w:rsidP="00900C1C">
      <w:pPr>
        <w:spacing w:after="120"/>
        <w:contextualSpacing/>
        <w:rPr>
          <w:ins w:id="765" w:author="Bowen Lab" w:date="2022-08-18T13:53:00Z"/>
          <w:b/>
          <w:rPrChange w:id="766" w:author="Bowen Lab" w:date="2022-08-18T14:03:00Z">
            <w:rPr>
              <w:ins w:id="767" w:author="Bowen Lab" w:date="2022-08-18T13:53:00Z"/>
              <w:b/>
              <w:sz w:val="26"/>
              <w:szCs w:val="26"/>
            </w:rPr>
          </w:rPrChange>
        </w:rPr>
        <w:pPrChange w:id="768" w:author="Bowen Lab" w:date="2022-08-18T13:53:00Z">
          <w:pPr/>
        </w:pPrChange>
      </w:pPr>
      <w:del w:id="769" w:author="Bowen Lab" w:date="2022-08-18T13:11:00Z">
        <w:r w:rsidRPr="00C8530C" w:rsidDel="00C76ECC">
          <w:rPr>
            <w:b/>
            <w:rPrChange w:id="770" w:author="Bowen Lab" w:date="2022-08-18T14:03:00Z">
              <w:rPr>
                <w:b/>
                <w:sz w:val="26"/>
                <w:szCs w:val="26"/>
              </w:rPr>
            </w:rPrChange>
          </w:rPr>
          <w:lastRenderedPageBreak/>
          <w:delText xml:space="preserve">smFRET </w:delText>
        </w:r>
      </w:del>
      <w:ins w:id="771" w:author="Bowen Lab" w:date="2022-08-18T13:11:00Z">
        <w:r w:rsidR="00C76ECC" w:rsidRPr="00C8530C">
          <w:rPr>
            <w:b/>
            <w:rPrChange w:id="772" w:author="Bowen Lab" w:date="2022-08-18T14:03:00Z">
              <w:rPr>
                <w:b/>
                <w:sz w:val="26"/>
                <w:szCs w:val="26"/>
              </w:rPr>
            </w:rPrChange>
          </w:rPr>
          <w:t>sm</w:t>
        </w:r>
        <w:r w:rsidR="00C76ECC" w:rsidRPr="00C8530C">
          <w:rPr>
            <w:b/>
            <w:rPrChange w:id="773" w:author="Bowen Lab" w:date="2022-08-18T14:03:00Z">
              <w:rPr>
                <w:b/>
                <w:sz w:val="26"/>
                <w:szCs w:val="26"/>
              </w:rPr>
            </w:rPrChange>
          </w:rPr>
          <w:t>TIRF</w:t>
        </w:r>
        <w:r w:rsidR="00C76ECC" w:rsidRPr="00C8530C">
          <w:rPr>
            <w:b/>
            <w:rPrChange w:id="774" w:author="Bowen Lab" w:date="2022-08-18T14:03:00Z">
              <w:rPr>
                <w:b/>
                <w:sz w:val="26"/>
                <w:szCs w:val="26"/>
              </w:rPr>
            </w:rPrChange>
          </w:rPr>
          <w:t xml:space="preserve"> </w:t>
        </w:r>
      </w:ins>
      <w:del w:id="775" w:author="Bowen Lab" w:date="2022-08-18T13:11:00Z">
        <w:r w:rsidRPr="00C8530C" w:rsidDel="00C76ECC">
          <w:rPr>
            <w:b/>
            <w:rPrChange w:id="776" w:author="Bowen Lab" w:date="2022-08-18T14:03:00Z">
              <w:rPr>
                <w:b/>
                <w:sz w:val="26"/>
                <w:szCs w:val="26"/>
              </w:rPr>
            </w:rPrChange>
          </w:rPr>
          <w:delText xml:space="preserve">data </w:delText>
        </w:r>
      </w:del>
      <w:ins w:id="777" w:author="Bowen Lab" w:date="2022-08-18T13:11:00Z">
        <w:r w:rsidR="00C76ECC" w:rsidRPr="00C8530C">
          <w:rPr>
            <w:b/>
            <w:rPrChange w:id="778" w:author="Bowen Lab" w:date="2022-08-18T14:03:00Z">
              <w:rPr>
                <w:b/>
                <w:sz w:val="26"/>
                <w:szCs w:val="26"/>
              </w:rPr>
            </w:rPrChange>
          </w:rPr>
          <w:t>D</w:t>
        </w:r>
        <w:r w:rsidR="00C76ECC" w:rsidRPr="00C8530C">
          <w:rPr>
            <w:b/>
            <w:rPrChange w:id="779" w:author="Bowen Lab" w:date="2022-08-18T14:03:00Z">
              <w:rPr>
                <w:b/>
                <w:sz w:val="26"/>
                <w:szCs w:val="26"/>
              </w:rPr>
            </w:rPrChange>
          </w:rPr>
          <w:t xml:space="preserve">ata </w:t>
        </w:r>
      </w:ins>
      <w:del w:id="780" w:author="Bowen Lab" w:date="2022-08-18T13:11:00Z">
        <w:r w:rsidRPr="00C8530C" w:rsidDel="00C76ECC">
          <w:rPr>
            <w:b/>
            <w:rPrChange w:id="781" w:author="Bowen Lab" w:date="2022-08-18T14:03:00Z">
              <w:rPr>
                <w:b/>
                <w:sz w:val="26"/>
                <w:szCs w:val="26"/>
              </w:rPr>
            </w:rPrChange>
          </w:rPr>
          <w:delText xml:space="preserve">analysis </w:delText>
        </w:r>
      </w:del>
      <w:ins w:id="782" w:author="Bowen Lab" w:date="2022-08-18T13:11:00Z">
        <w:r w:rsidR="00C76ECC" w:rsidRPr="00C8530C">
          <w:rPr>
            <w:b/>
            <w:rPrChange w:id="783" w:author="Bowen Lab" w:date="2022-08-18T14:03:00Z">
              <w:rPr>
                <w:b/>
                <w:sz w:val="26"/>
                <w:szCs w:val="26"/>
              </w:rPr>
            </w:rPrChange>
          </w:rPr>
          <w:t>A</w:t>
        </w:r>
        <w:r w:rsidR="00C76ECC" w:rsidRPr="00C8530C">
          <w:rPr>
            <w:b/>
            <w:rPrChange w:id="784" w:author="Bowen Lab" w:date="2022-08-18T14:03:00Z">
              <w:rPr>
                <w:b/>
                <w:sz w:val="26"/>
                <w:szCs w:val="26"/>
              </w:rPr>
            </w:rPrChange>
          </w:rPr>
          <w:t xml:space="preserve">nalysis </w:t>
        </w:r>
      </w:ins>
      <w:del w:id="785" w:author="Bowen Lab" w:date="2022-08-18T13:11:00Z">
        <w:r w:rsidRPr="00C8530C" w:rsidDel="00C76ECC">
          <w:rPr>
            <w:b/>
            <w:rPrChange w:id="786" w:author="Bowen Lab" w:date="2022-08-18T14:03:00Z">
              <w:rPr>
                <w:b/>
                <w:sz w:val="26"/>
                <w:szCs w:val="26"/>
              </w:rPr>
            </w:rPrChange>
          </w:rPr>
          <w:delText>workflow</w:delText>
        </w:r>
      </w:del>
      <w:ins w:id="787" w:author="Bowen Lab" w:date="2022-08-18T13:11:00Z">
        <w:r w:rsidR="00C76ECC" w:rsidRPr="00C8530C">
          <w:rPr>
            <w:b/>
            <w:rPrChange w:id="788" w:author="Bowen Lab" w:date="2022-08-18T14:03:00Z">
              <w:rPr>
                <w:b/>
                <w:sz w:val="26"/>
                <w:szCs w:val="26"/>
              </w:rPr>
            </w:rPrChange>
          </w:rPr>
          <w:t>W</w:t>
        </w:r>
        <w:r w:rsidR="00C76ECC" w:rsidRPr="00C8530C">
          <w:rPr>
            <w:b/>
            <w:rPrChange w:id="789" w:author="Bowen Lab" w:date="2022-08-18T14:03:00Z">
              <w:rPr>
                <w:b/>
                <w:sz w:val="26"/>
                <w:szCs w:val="26"/>
              </w:rPr>
            </w:rPrChange>
          </w:rPr>
          <w:t>orkflow</w:t>
        </w:r>
      </w:ins>
      <w:r w:rsidRPr="00C8530C">
        <w:rPr>
          <w:b/>
          <w:rPrChange w:id="790" w:author="Bowen Lab" w:date="2022-08-18T14:03:00Z">
            <w:rPr>
              <w:b/>
              <w:sz w:val="26"/>
              <w:szCs w:val="26"/>
            </w:rPr>
          </w:rPrChange>
        </w:rPr>
        <w:t>:</w:t>
      </w:r>
    </w:p>
    <w:p w14:paraId="48AADCBB" w14:textId="77777777" w:rsidR="00C8530C" w:rsidRPr="00C8530C" w:rsidRDefault="00C8530C" w:rsidP="00900C1C">
      <w:pPr>
        <w:spacing w:after="120"/>
        <w:contextualSpacing/>
        <w:rPr>
          <w:b/>
          <w:rPrChange w:id="791" w:author="Bowen Lab" w:date="2022-08-18T14:03:00Z">
            <w:rPr>
              <w:b/>
              <w:sz w:val="26"/>
              <w:szCs w:val="26"/>
            </w:rPr>
          </w:rPrChange>
        </w:rPr>
        <w:pPrChange w:id="792" w:author="Bowen Lab" w:date="2022-08-18T13:53:00Z">
          <w:pPr/>
        </w:pPrChange>
      </w:pPr>
    </w:p>
    <w:p w14:paraId="00000014" w14:textId="0E9ADC2E" w:rsidR="004E796A" w:rsidRPr="00C8530C" w:rsidRDefault="0042463E" w:rsidP="00900C1C">
      <w:pPr>
        <w:numPr>
          <w:ilvl w:val="0"/>
          <w:numId w:val="2"/>
        </w:numPr>
        <w:spacing w:after="120"/>
        <w:contextualSpacing/>
        <w:rPr>
          <w:b/>
          <w:bCs/>
          <w:rPrChange w:id="793" w:author="Bowen Lab" w:date="2022-08-18T14:03:00Z">
            <w:rPr/>
          </w:rPrChange>
        </w:rPr>
        <w:pPrChange w:id="794" w:author="Bowen Lab" w:date="2022-08-18T13:53:00Z">
          <w:pPr>
            <w:numPr>
              <w:numId w:val="2"/>
            </w:numPr>
            <w:ind w:left="720" w:hanging="360"/>
          </w:pPr>
        </w:pPrChange>
      </w:pPr>
      <w:r w:rsidRPr="00C8530C">
        <w:rPr>
          <w:b/>
          <w:bCs/>
          <w:i/>
          <w:rPrChange w:id="795" w:author="Bowen Lab" w:date="2022-08-18T14:03:00Z">
            <w:rPr>
              <w:i/>
            </w:rPr>
          </w:rPrChange>
        </w:rPr>
        <w:t xml:space="preserve">Find the </w:t>
      </w:r>
      <w:del w:id="796" w:author="Bowen Lab" w:date="2022-08-18T14:11:00Z">
        <w:r w:rsidRPr="00C8530C" w:rsidDel="00777943">
          <w:rPr>
            <w:b/>
            <w:bCs/>
            <w:i/>
            <w:rPrChange w:id="797" w:author="Bowen Lab" w:date="2022-08-18T14:03:00Z">
              <w:rPr>
                <w:i/>
              </w:rPr>
            </w:rPrChange>
          </w:rPr>
          <w:delText xml:space="preserve">offsets </w:delText>
        </w:r>
      </w:del>
      <w:ins w:id="798" w:author="Bowen Lab" w:date="2022-08-18T14:11:00Z">
        <w:r w:rsidR="00777943">
          <w:rPr>
            <w:b/>
            <w:bCs/>
            <w:i/>
          </w:rPr>
          <w:t>O</w:t>
        </w:r>
        <w:r w:rsidR="00777943" w:rsidRPr="00C8530C">
          <w:rPr>
            <w:b/>
            <w:bCs/>
            <w:i/>
            <w:rPrChange w:id="799" w:author="Bowen Lab" w:date="2022-08-18T14:03:00Z">
              <w:rPr>
                <w:i/>
              </w:rPr>
            </w:rPrChange>
          </w:rPr>
          <w:t xml:space="preserve">ffsets </w:t>
        </w:r>
      </w:ins>
      <w:r w:rsidRPr="00C8530C">
        <w:rPr>
          <w:b/>
          <w:bCs/>
          <w:i/>
          <w:rPrChange w:id="800" w:author="Bowen Lab" w:date="2022-08-18T14:03:00Z">
            <w:rPr>
              <w:i/>
            </w:rPr>
          </w:rPrChange>
        </w:rPr>
        <w:t xml:space="preserve">between </w:t>
      </w:r>
      <w:del w:id="801" w:author="Bowen Lab" w:date="2022-08-18T14:11:00Z">
        <w:r w:rsidRPr="00C8530C" w:rsidDel="00777943">
          <w:rPr>
            <w:b/>
            <w:bCs/>
            <w:i/>
            <w:rPrChange w:id="802" w:author="Bowen Lab" w:date="2022-08-18T14:03:00Z">
              <w:rPr>
                <w:i/>
              </w:rPr>
            </w:rPrChange>
          </w:rPr>
          <w:delText xml:space="preserve">donor </w:delText>
        </w:r>
      </w:del>
      <w:ins w:id="803" w:author="Bowen Lab" w:date="2022-08-18T14:11:00Z">
        <w:r w:rsidR="00777943">
          <w:rPr>
            <w:b/>
            <w:bCs/>
            <w:i/>
          </w:rPr>
          <w:t>D</w:t>
        </w:r>
        <w:r w:rsidR="00777943" w:rsidRPr="00C8530C">
          <w:rPr>
            <w:b/>
            <w:bCs/>
            <w:i/>
            <w:rPrChange w:id="804" w:author="Bowen Lab" w:date="2022-08-18T14:03:00Z">
              <w:rPr>
                <w:i/>
              </w:rPr>
            </w:rPrChange>
          </w:rPr>
          <w:t xml:space="preserve">onor </w:t>
        </w:r>
      </w:ins>
      <w:r w:rsidRPr="00C8530C">
        <w:rPr>
          <w:b/>
          <w:bCs/>
          <w:i/>
          <w:rPrChange w:id="805" w:author="Bowen Lab" w:date="2022-08-18T14:03:00Z">
            <w:rPr>
              <w:i/>
            </w:rPr>
          </w:rPrChange>
        </w:rPr>
        <w:t xml:space="preserve">and </w:t>
      </w:r>
      <w:del w:id="806" w:author="Bowen Lab" w:date="2022-08-18T14:11:00Z">
        <w:r w:rsidRPr="00C8530C" w:rsidDel="00777943">
          <w:rPr>
            <w:b/>
            <w:bCs/>
            <w:i/>
            <w:rPrChange w:id="807" w:author="Bowen Lab" w:date="2022-08-18T14:03:00Z">
              <w:rPr>
                <w:i/>
              </w:rPr>
            </w:rPrChange>
          </w:rPr>
          <w:delText xml:space="preserve">acceptor </w:delText>
        </w:r>
      </w:del>
      <w:ins w:id="808" w:author="Bowen Lab" w:date="2022-08-18T14:11:00Z">
        <w:r w:rsidR="00777943">
          <w:rPr>
            <w:b/>
            <w:bCs/>
            <w:i/>
          </w:rPr>
          <w:t>A</w:t>
        </w:r>
        <w:r w:rsidR="00777943" w:rsidRPr="00C8530C">
          <w:rPr>
            <w:b/>
            <w:bCs/>
            <w:i/>
            <w:rPrChange w:id="809" w:author="Bowen Lab" w:date="2022-08-18T14:03:00Z">
              <w:rPr>
                <w:i/>
              </w:rPr>
            </w:rPrChange>
          </w:rPr>
          <w:t xml:space="preserve">cceptor </w:t>
        </w:r>
      </w:ins>
      <w:del w:id="810" w:author="Bowen Lab" w:date="2022-08-18T14:11:00Z">
        <w:r w:rsidRPr="00C8530C" w:rsidDel="00777943">
          <w:rPr>
            <w:b/>
            <w:bCs/>
            <w:i/>
            <w:rPrChange w:id="811" w:author="Bowen Lab" w:date="2022-08-18T14:03:00Z">
              <w:rPr>
                <w:i/>
              </w:rPr>
            </w:rPrChange>
          </w:rPr>
          <w:delText xml:space="preserve">channels </w:delText>
        </w:r>
      </w:del>
      <w:ins w:id="812" w:author="Bowen Lab" w:date="2022-08-18T14:11:00Z">
        <w:r w:rsidR="00777943">
          <w:rPr>
            <w:b/>
            <w:bCs/>
            <w:i/>
          </w:rPr>
          <w:t>C</w:t>
        </w:r>
        <w:r w:rsidR="00777943" w:rsidRPr="00C8530C">
          <w:rPr>
            <w:b/>
            <w:bCs/>
            <w:i/>
            <w:rPrChange w:id="813" w:author="Bowen Lab" w:date="2022-08-18T14:03:00Z">
              <w:rPr>
                <w:i/>
              </w:rPr>
            </w:rPrChange>
          </w:rPr>
          <w:t xml:space="preserve">hannels </w:t>
        </w:r>
      </w:ins>
      <w:r w:rsidRPr="00C8530C">
        <w:rPr>
          <w:b/>
          <w:bCs/>
          <w:i/>
          <w:rPrChange w:id="814" w:author="Bowen Lab" w:date="2022-08-18T14:03:00Z">
            <w:rPr>
              <w:i/>
            </w:rPr>
          </w:rPrChange>
        </w:rPr>
        <w:t xml:space="preserve">with </w:t>
      </w:r>
      <w:del w:id="815" w:author="Bowen Lab" w:date="2022-08-18T13:11:00Z">
        <w:r w:rsidRPr="00C8530C" w:rsidDel="00C76ECC">
          <w:rPr>
            <w:b/>
            <w:bCs/>
            <w:i/>
            <w:rPrChange w:id="816" w:author="Bowen Lab" w:date="2022-08-18T14:03:00Z">
              <w:rPr>
                <w:i/>
              </w:rPr>
            </w:rPrChange>
          </w:rPr>
          <w:delText>beads file</w:delText>
        </w:r>
      </w:del>
      <w:ins w:id="817" w:author="Bowen Lab" w:date="2022-08-18T13:11:00Z">
        <w:r w:rsidR="00C76ECC" w:rsidRPr="00C8530C">
          <w:rPr>
            <w:b/>
            <w:bCs/>
            <w:i/>
            <w:rPrChange w:id="818" w:author="Bowen Lab" w:date="2022-08-18T14:03:00Z">
              <w:rPr>
                <w:b/>
                <w:bCs/>
                <w:i/>
              </w:rPr>
            </w:rPrChange>
          </w:rPr>
          <w:t xml:space="preserve">a </w:t>
        </w:r>
        <w:r w:rsidR="006E0E71" w:rsidRPr="00C8530C">
          <w:rPr>
            <w:b/>
            <w:bCs/>
            <w:i/>
            <w:rPrChange w:id="819" w:author="Bowen Lab" w:date="2022-08-18T14:03:00Z">
              <w:rPr>
                <w:b/>
                <w:bCs/>
                <w:i/>
              </w:rPr>
            </w:rPrChange>
          </w:rPr>
          <w:t>Calibration Image</w:t>
        </w:r>
      </w:ins>
      <w:ins w:id="820" w:author="Bowen Lab" w:date="2022-08-18T13:53:00Z">
        <w:r w:rsidR="00C8530C" w:rsidRPr="00C8530C">
          <w:rPr>
            <w:b/>
            <w:bCs/>
            <w:i/>
            <w:rPrChange w:id="821" w:author="Bowen Lab" w:date="2022-08-18T14:03:00Z">
              <w:rPr>
                <w:b/>
                <w:bCs/>
                <w:i/>
              </w:rPr>
            </w:rPrChange>
          </w:rPr>
          <w:t>.</w:t>
        </w:r>
      </w:ins>
    </w:p>
    <w:p w14:paraId="4974ACBB" w14:textId="4291A10E" w:rsidR="00C76ECC" w:rsidRPr="00C8530C" w:rsidRDefault="006E0E71" w:rsidP="00900C1C">
      <w:pPr>
        <w:numPr>
          <w:ilvl w:val="1"/>
          <w:numId w:val="2"/>
        </w:numPr>
        <w:spacing w:after="120"/>
        <w:contextualSpacing/>
        <w:rPr>
          <w:ins w:id="822" w:author="Bowen Lab" w:date="2022-08-18T13:20:00Z"/>
          <w:rPrChange w:id="823" w:author="Bowen Lab" w:date="2022-08-18T14:03:00Z">
            <w:rPr>
              <w:ins w:id="824" w:author="Bowen Lab" w:date="2022-08-18T13:20:00Z"/>
            </w:rPr>
          </w:rPrChange>
        </w:rPr>
        <w:pPrChange w:id="825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826" w:author="Bowen Lab" w:date="2022-08-18T13:21:00Z">
        <w:r w:rsidRPr="00C8530C">
          <w:rPr>
            <w:rPrChange w:id="827" w:author="Bowen Lab" w:date="2022-08-18T14:03:00Z">
              <w:rPr/>
            </w:rPrChange>
          </w:rPr>
          <w:t xml:space="preserve">The </w:t>
        </w:r>
      </w:ins>
      <w:ins w:id="828" w:author="Bowen Lab" w:date="2022-08-18T13:20:00Z">
        <w:r w:rsidR="00C76ECC" w:rsidRPr="00C8530C">
          <w:rPr>
            <w:rPrChange w:id="829" w:author="Bowen Lab" w:date="2022-08-18T14:03:00Z">
              <w:rPr/>
            </w:rPrChange>
          </w:rPr>
          <w:t xml:space="preserve">Calibration </w:t>
        </w:r>
      </w:ins>
      <w:ins w:id="830" w:author="Bowen Lab" w:date="2022-08-18T13:21:00Z">
        <w:r w:rsidR="00C76ECC" w:rsidRPr="00C8530C">
          <w:rPr>
            <w:rPrChange w:id="831" w:author="Bowen Lab" w:date="2022-08-18T14:03:00Z">
              <w:rPr/>
            </w:rPrChange>
          </w:rPr>
          <w:t xml:space="preserve">Image is a 10 frame movie of fluorescent </w:t>
        </w:r>
        <w:r w:rsidRPr="00C8530C">
          <w:rPr>
            <w:rPrChange w:id="832" w:author="Bowen Lab" w:date="2022-08-18T14:03:00Z">
              <w:rPr/>
            </w:rPrChange>
          </w:rPr>
          <w:t>beads.</w:t>
        </w:r>
      </w:ins>
    </w:p>
    <w:p w14:paraId="00000015" w14:textId="51F8965B" w:rsidR="004E796A" w:rsidRPr="00C8530C" w:rsidRDefault="0042463E" w:rsidP="00900C1C">
      <w:pPr>
        <w:numPr>
          <w:ilvl w:val="1"/>
          <w:numId w:val="2"/>
        </w:numPr>
        <w:spacing w:after="120"/>
        <w:contextualSpacing/>
        <w:rPr>
          <w:rPrChange w:id="833" w:author="Bowen Lab" w:date="2022-08-18T14:03:00Z">
            <w:rPr/>
          </w:rPrChange>
        </w:rPr>
        <w:pPrChange w:id="83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835" w:author="Changcheng Zhang" w:date="2022-08-16T12:29:00Z">
        <w:r w:rsidRPr="00C8530C" w:rsidDel="00022DC6">
          <w:rPr>
            <w:rPrChange w:id="836" w:author="Bowen Lab" w:date="2022-08-18T14:03:00Z">
              <w:rPr/>
            </w:rPrChange>
          </w:rPr>
          <w:delText xml:space="preserve">Open </w:delText>
        </w:r>
      </w:del>
      <w:ins w:id="837" w:author="Changcheng Zhang" w:date="2022-08-16T12:29:00Z">
        <w:r w:rsidR="00022DC6" w:rsidRPr="00C8530C">
          <w:rPr>
            <w:rPrChange w:id="838" w:author="Bowen Lab" w:date="2022-08-18T14:03:00Z">
              <w:rPr/>
            </w:rPrChange>
          </w:rPr>
          <w:t>R</w:t>
        </w:r>
        <w:r w:rsidR="00022DC6" w:rsidRPr="00C8530C">
          <w:rPr>
            <w:lang w:val="en-US"/>
            <w:rPrChange w:id="839" w:author="Bowen Lab" w:date="2022-08-18T14:03:00Z">
              <w:rPr>
                <w:lang w:val="en-US"/>
              </w:rPr>
            </w:rPrChange>
          </w:rPr>
          <w:t>un</w:t>
        </w:r>
        <w:r w:rsidR="00022DC6" w:rsidRPr="00C8530C">
          <w:rPr>
            <w:rPrChange w:id="840" w:author="Bowen Lab" w:date="2022-08-18T14:03:00Z">
              <w:rPr/>
            </w:rPrChange>
          </w:rPr>
          <w:t xml:space="preserve"> </w:t>
        </w:r>
      </w:ins>
      <w:del w:id="841" w:author="Bowen Lab" w:date="2022-08-18T13:37:00Z">
        <w:r w:rsidRPr="00C8530C" w:rsidDel="0007167E">
          <w:rPr>
            <w:i/>
            <w:iCs/>
            <w:rPrChange w:id="842" w:author="Bowen Lab" w:date="2022-08-18T14:03:00Z">
              <w:rPr/>
            </w:rPrChange>
          </w:rPr>
          <w:delText>“</w:delText>
        </w:r>
      </w:del>
      <w:r w:rsidRPr="00C8530C">
        <w:rPr>
          <w:b/>
          <w:iCs/>
          <w:rPrChange w:id="843" w:author="Bowen Lab" w:date="2022-08-18T14:03:00Z">
            <w:rPr/>
          </w:rPrChange>
        </w:rPr>
        <w:t>BowenLab_Find_Bead_Offset.m</w:t>
      </w:r>
      <w:del w:id="844" w:author="Bowen Lab" w:date="2022-08-18T13:37:00Z">
        <w:r w:rsidRPr="00C8530C" w:rsidDel="0007167E">
          <w:rPr>
            <w:i/>
            <w:iCs/>
            <w:rPrChange w:id="845" w:author="Bowen Lab" w:date="2022-08-18T14:03:00Z">
              <w:rPr/>
            </w:rPrChange>
          </w:rPr>
          <w:delText>”</w:delText>
        </w:r>
      </w:del>
      <w:r w:rsidRPr="00C8530C">
        <w:rPr>
          <w:rPrChange w:id="846" w:author="Bowen Lab" w:date="2022-08-18T14:03:00Z">
            <w:rPr/>
          </w:rPrChange>
        </w:rPr>
        <w:t xml:space="preserve"> </w:t>
      </w:r>
      <w:del w:id="847" w:author="Changcheng Zhang" w:date="2022-08-16T12:29:00Z">
        <w:r w:rsidRPr="00C8530C" w:rsidDel="00022DC6">
          <w:rPr>
            <w:rPrChange w:id="848" w:author="Bowen Lab" w:date="2022-08-18T14:03:00Z">
              <w:rPr/>
            </w:rPrChange>
          </w:rPr>
          <w:delText>in Matlab</w:delText>
        </w:r>
      </w:del>
    </w:p>
    <w:p w14:paraId="00000016" w14:textId="4C60360B" w:rsidR="004E796A" w:rsidRPr="00C8530C" w:rsidRDefault="006E0E71" w:rsidP="00900C1C">
      <w:pPr>
        <w:numPr>
          <w:ilvl w:val="1"/>
          <w:numId w:val="2"/>
        </w:numPr>
        <w:spacing w:after="120"/>
        <w:contextualSpacing/>
        <w:rPr>
          <w:rPrChange w:id="849" w:author="Bowen Lab" w:date="2022-08-18T14:03:00Z">
            <w:rPr/>
          </w:rPrChange>
        </w:rPr>
        <w:pPrChange w:id="850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851" w:author="Bowen Lab" w:date="2022-08-18T13:21:00Z">
        <w:r w:rsidRPr="00C8530C">
          <w:rPr>
            <w:rPrChange w:id="852" w:author="Bowen Lab" w:date="2022-08-18T14:03:00Z">
              <w:rPr/>
            </w:rPrChange>
          </w:rPr>
          <w:t xml:space="preserve">Follow prompts to </w:t>
        </w:r>
      </w:ins>
      <w:del w:id="853" w:author="Changcheng Zhang" w:date="2022-08-16T12:29:00Z">
        <w:r w:rsidR="0042463E" w:rsidRPr="00C8530C" w:rsidDel="00022DC6">
          <w:rPr>
            <w:rFonts w:hint="eastAsia"/>
            <w:rPrChange w:id="854" w:author="Bowen Lab" w:date="2022-08-18T14:03:00Z">
              <w:rPr>
                <w:rFonts w:hint="eastAsia"/>
              </w:rPr>
            </w:rPrChange>
          </w:rPr>
          <w:delText>Run</w:delText>
        </w:r>
      </w:del>
      <w:ins w:id="855" w:author="Changcheng Zhang" w:date="2022-08-16T12:29:00Z">
        <w:del w:id="856" w:author="Bowen Lab" w:date="2022-08-18T13:22:00Z">
          <w:r w:rsidR="00022DC6" w:rsidRPr="00C8530C" w:rsidDel="006E0E71">
            <w:rPr>
              <w:rFonts w:hint="eastAsia"/>
              <w:rPrChange w:id="857" w:author="Bowen Lab" w:date="2022-08-18T14:03:00Z">
                <w:rPr>
                  <w:rFonts w:hint="eastAsia"/>
                </w:rPr>
              </w:rPrChange>
            </w:rPr>
            <w:delText>L</w:delText>
          </w:r>
        </w:del>
      </w:ins>
      <w:ins w:id="858" w:author="Bowen Lab" w:date="2022-08-18T13:22:00Z">
        <w:r w:rsidRPr="00C8530C">
          <w:rPr>
            <w:rPrChange w:id="859" w:author="Bowen Lab" w:date="2022-08-18T14:03:00Z">
              <w:rPr/>
            </w:rPrChange>
          </w:rPr>
          <w:t>l</w:t>
        </w:r>
      </w:ins>
      <w:ins w:id="860" w:author="Changcheng Zhang" w:date="2022-08-16T12:29:00Z">
        <w:r w:rsidR="00022DC6" w:rsidRPr="00C8530C">
          <w:rPr>
            <w:rFonts w:hint="eastAsia"/>
            <w:rPrChange w:id="861" w:author="Bowen Lab" w:date="2022-08-18T14:03:00Z">
              <w:rPr>
                <w:rFonts w:hint="eastAsia"/>
              </w:rPr>
            </w:rPrChange>
          </w:rPr>
          <w:t>oad</w:t>
        </w:r>
      </w:ins>
      <w:r w:rsidR="0042463E" w:rsidRPr="00C8530C">
        <w:rPr>
          <w:rPrChange w:id="862" w:author="Bowen Lab" w:date="2022-08-18T14:03:00Z">
            <w:rPr/>
          </w:rPrChange>
        </w:rPr>
        <w:t xml:space="preserve"> the </w:t>
      </w:r>
      <w:del w:id="863" w:author="Changcheng Zhang" w:date="2022-08-16T12:29:00Z">
        <w:r w:rsidR="0042463E" w:rsidRPr="00C8530C" w:rsidDel="00022DC6">
          <w:rPr>
            <w:rPrChange w:id="864" w:author="Bowen Lab" w:date="2022-08-18T14:03:00Z">
              <w:rPr/>
            </w:rPrChange>
          </w:rPr>
          <w:delText>script and load the “</w:delText>
        </w:r>
      </w:del>
      <w:ins w:id="865" w:author="Bowen Lab" w:date="2022-08-18T13:22:00Z">
        <w:r w:rsidRPr="00C8530C">
          <w:rPr>
            <w:rPrChange w:id="866" w:author="Bowen Lab" w:date="2022-08-18T14:03:00Z">
              <w:rPr/>
            </w:rPrChange>
          </w:rPr>
          <w:t xml:space="preserve"> </w:t>
        </w:r>
        <w:r w:rsidRPr="00C8530C">
          <w:rPr>
            <w:rPrChange w:id="867" w:author="Bowen Lab" w:date="2022-08-18T14:03:00Z">
              <w:rPr/>
            </w:rPrChange>
          </w:rPr>
          <w:t>Calibration Image</w:t>
        </w:r>
      </w:ins>
      <w:ins w:id="868" w:author="Changcheng Zhang" w:date="2022-08-16T12:29:00Z">
        <w:del w:id="869" w:author="Bowen Lab" w:date="2022-08-18T13:22:00Z">
          <w:r w:rsidR="00022DC6" w:rsidRPr="00C8530C" w:rsidDel="006E0E71">
            <w:rPr>
              <w:rPrChange w:id="870" w:author="Bowen Lab" w:date="2022-08-18T14:03:00Z">
                <w:rPr/>
              </w:rPrChange>
            </w:rPr>
            <w:delText>10-fram</w:delText>
          </w:r>
        </w:del>
      </w:ins>
      <w:ins w:id="871" w:author="Changcheng Zhang" w:date="2022-08-16T12:30:00Z">
        <w:del w:id="872" w:author="Bowen Lab" w:date="2022-08-18T13:22:00Z">
          <w:r w:rsidR="00022DC6" w:rsidRPr="00C8530C" w:rsidDel="006E0E71">
            <w:rPr>
              <w:rPrChange w:id="873" w:author="Bowen Lab" w:date="2022-08-18T14:03:00Z">
                <w:rPr/>
              </w:rPrChange>
            </w:rPr>
            <w:delText xml:space="preserve">e </w:delText>
          </w:r>
        </w:del>
      </w:ins>
      <w:del w:id="874" w:author="Bowen Lab" w:date="2022-08-18T13:22:00Z">
        <w:r w:rsidR="0042463E" w:rsidRPr="00C8530C" w:rsidDel="006E0E71">
          <w:rPr>
            <w:rPrChange w:id="875" w:author="Bowen Lab" w:date="2022-08-18T14:03:00Z">
              <w:rPr/>
            </w:rPrChange>
          </w:rPr>
          <w:delText>beads</w:delText>
        </w:r>
      </w:del>
      <w:ins w:id="876" w:author="Changcheng Zhang" w:date="2022-08-16T12:30:00Z">
        <w:del w:id="877" w:author="Bowen Lab" w:date="2022-08-18T13:22:00Z">
          <w:r w:rsidR="00022DC6" w:rsidRPr="00C8530C" w:rsidDel="006E0E71">
            <w:rPr>
              <w:rPrChange w:id="878" w:author="Bowen Lab" w:date="2022-08-18T14:03:00Z">
                <w:rPr/>
              </w:rPrChange>
            </w:rPr>
            <w:delText xml:space="preserve"> movie</w:delText>
          </w:r>
        </w:del>
      </w:ins>
      <w:del w:id="879" w:author="Bowen Lab" w:date="2022-08-18T13:22:00Z">
        <w:r w:rsidR="0042463E" w:rsidRPr="00C8530C" w:rsidDel="006E0E71">
          <w:rPr>
            <w:rPrChange w:id="880" w:author="Bowen Lab" w:date="2022-08-18T14:03:00Z">
              <w:rPr/>
            </w:rPrChange>
          </w:rPr>
          <w:delText>” file</w:delText>
        </w:r>
      </w:del>
    </w:p>
    <w:p w14:paraId="5FE74116" w14:textId="67891D2D" w:rsidR="006E0E71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881" w:author="Bowen Lab" w:date="2022-08-18T13:22:00Z"/>
          <w:rPrChange w:id="882" w:author="Bowen Lab" w:date="2022-08-18T14:03:00Z">
            <w:rPr>
              <w:ins w:id="883" w:author="Bowen Lab" w:date="2022-08-18T13:22:00Z"/>
            </w:rPr>
          </w:rPrChange>
        </w:rPr>
        <w:pPrChange w:id="88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r w:rsidRPr="00C8530C">
        <w:rPr>
          <w:rPrChange w:id="885" w:author="Bowen Lab" w:date="2022-08-18T14:03:00Z">
            <w:rPr/>
          </w:rPrChange>
        </w:rPr>
        <w:t xml:space="preserve">The </w:t>
      </w:r>
      <w:ins w:id="886" w:author="Bowen Lab" w:date="2022-08-18T13:22:00Z">
        <w:r w:rsidR="006E0E71" w:rsidRPr="00C8530C">
          <w:rPr>
            <w:rPrChange w:id="887" w:author="Bowen Lab" w:date="2022-08-18T14:03:00Z">
              <w:rPr/>
            </w:rPrChange>
          </w:rPr>
          <w:t>offsets</w:t>
        </w:r>
      </w:ins>
      <w:ins w:id="888" w:author="Bowen Lab" w:date="2022-08-18T13:23:00Z">
        <w:r w:rsidR="006E0E71" w:rsidRPr="00C8530C">
          <w:rPr>
            <w:rPrChange w:id="889" w:author="Bowen Lab" w:date="2022-08-18T14:03:00Z">
              <w:rPr/>
            </w:rPrChange>
          </w:rPr>
          <w:t xml:space="preserve"> </w:t>
        </w:r>
        <w:r w:rsidR="006E0E71" w:rsidRPr="00C8530C">
          <w:rPr>
            <w:rPrChange w:id="890" w:author="Bowen Lab" w:date="2022-08-18T14:03:00Z">
              <w:rPr/>
            </w:rPrChange>
          </w:rPr>
          <w:t>(X, Y)</w:t>
        </w:r>
      </w:ins>
      <w:ins w:id="891" w:author="Bowen Lab" w:date="2022-08-18T13:22:00Z">
        <w:r w:rsidR="006E0E71" w:rsidRPr="00C8530C">
          <w:rPr>
            <w:rPrChange w:id="892" w:author="Bowen Lab" w:date="2022-08-18T14:03:00Z">
              <w:rPr/>
            </w:rPrChange>
          </w:rPr>
          <w:t xml:space="preserve"> in pixels</w:t>
        </w:r>
        <w:r w:rsidR="006E0E71" w:rsidRPr="00C8530C">
          <w:rPr>
            <w:rPrChange w:id="893" w:author="Bowen Lab" w:date="2022-08-18T14:03:00Z">
              <w:rPr/>
            </w:rPrChange>
          </w:rPr>
          <w:t xml:space="preserve"> </w:t>
        </w:r>
      </w:ins>
      <w:del w:id="894" w:author="Bowen Lab" w:date="2022-08-18T13:23:00Z">
        <w:r w:rsidRPr="00C8530C" w:rsidDel="006E0E71">
          <w:rPr>
            <w:rPrChange w:id="895" w:author="Bowen Lab" w:date="2022-08-18T14:03:00Z">
              <w:rPr/>
            </w:rPrChange>
          </w:rPr>
          <w:delText>(X, Y)</w:delText>
        </w:r>
      </w:del>
      <w:r w:rsidRPr="00C8530C">
        <w:rPr>
          <w:rPrChange w:id="896" w:author="Bowen Lab" w:date="2022-08-18T14:03:00Z">
            <w:rPr/>
          </w:rPrChange>
        </w:rPr>
        <w:t xml:space="preserve"> </w:t>
      </w:r>
      <w:del w:id="897" w:author="Bowen Lab" w:date="2022-08-18T13:22:00Z">
        <w:r w:rsidRPr="00C8530C" w:rsidDel="006E0E71">
          <w:rPr>
            <w:rPrChange w:id="898" w:author="Bowen Lab" w:date="2022-08-18T14:03:00Z">
              <w:rPr/>
            </w:rPrChange>
          </w:rPr>
          <w:delText>offsets information will</w:delText>
        </w:r>
      </w:del>
      <w:ins w:id="899" w:author="Bowen Lab" w:date="2022-08-18T13:22:00Z">
        <w:r w:rsidR="006E0E71" w:rsidRPr="00C8530C">
          <w:rPr>
            <w:rPrChange w:id="900" w:author="Bowen Lab" w:date="2022-08-18T14:03:00Z">
              <w:rPr/>
            </w:rPrChange>
          </w:rPr>
          <w:t>is</w:t>
        </w:r>
      </w:ins>
      <w:r w:rsidRPr="00C8530C">
        <w:rPr>
          <w:rPrChange w:id="901" w:author="Bowen Lab" w:date="2022-08-18T14:03:00Z">
            <w:rPr/>
          </w:rPrChange>
        </w:rPr>
        <w:t xml:space="preserve"> display</w:t>
      </w:r>
      <w:ins w:id="902" w:author="Bowen Lab" w:date="2022-08-18T13:22:00Z">
        <w:r w:rsidR="006E0E71" w:rsidRPr="00C8530C">
          <w:rPr>
            <w:rPrChange w:id="903" w:author="Bowen Lab" w:date="2022-08-18T14:03:00Z">
              <w:rPr/>
            </w:rPrChange>
          </w:rPr>
          <w:t>ed</w:t>
        </w:r>
      </w:ins>
      <w:r w:rsidRPr="00C8530C">
        <w:rPr>
          <w:rPrChange w:id="904" w:author="Bowen Lab" w:date="2022-08-18T14:03:00Z">
            <w:rPr/>
          </w:rPrChange>
        </w:rPr>
        <w:t xml:space="preserve"> in the command window</w:t>
      </w:r>
    </w:p>
    <w:p w14:paraId="627C27E8" w14:textId="26C06111" w:rsidR="00C8530C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905" w:author="Bowen Lab" w:date="2022-08-18T13:53:00Z"/>
          <w:rPrChange w:id="906" w:author="Bowen Lab" w:date="2022-08-18T14:03:00Z">
            <w:rPr>
              <w:ins w:id="907" w:author="Bowen Lab" w:date="2022-08-18T13:53:00Z"/>
            </w:rPr>
          </w:rPrChange>
        </w:rPr>
        <w:pPrChange w:id="908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909" w:author="Bowen Lab" w:date="2022-08-18T14:13:00Z">
        <w:r w:rsidRPr="00C8530C" w:rsidDel="00777943">
          <w:rPr>
            <w:rPrChange w:id="910" w:author="Bowen Lab" w:date="2022-08-18T14:03:00Z">
              <w:rPr/>
            </w:rPrChange>
          </w:rPr>
          <w:delText xml:space="preserve"> </w:delText>
        </w:r>
      </w:del>
      <w:del w:id="911" w:author="Bowen Lab" w:date="2022-08-18T13:22:00Z">
        <w:r w:rsidRPr="00C8530C" w:rsidDel="006E0E71">
          <w:rPr>
            <w:rPrChange w:id="912" w:author="Bowen Lab" w:date="2022-08-18T14:03:00Z">
              <w:rPr/>
            </w:rPrChange>
          </w:rPr>
          <w:delText xml:space="preserve">and </w:delText>
        </w:r>
      </w:del>
      <w:ins w:id="913" w:author="Bowen Lab" w:date="2022-08-18T13:23:00Z">
        <w:r w:rsidR="006E0E71" w:rsidRPr="00C8530C">
          <w:rPr>
            <w:rPrChange w:id="914" w:author="Bowen Lab" w:date="2022-08-18T14:03:00Z">
              <w:rPr/>
            </w:rPrChange>
          </w:rPr>
          <w:t xml:space="preserve">The offsets </w:t>
        </w:r>
        <w:r w:rsidR="006E0E71" w:rsidRPr="00C8530C">
          <w:rPr>
            <w:rPrChange w:id="915" w:author="Bowen Lab" w:date="2022-08-18T14:03:00Z">
              <w:rPr/>
            </w:rPrChange>
          </w:rPr>
          <w:t xml:space="preserve">are </w:t>
        </w:r>
      </w:ins>
      <w:r w:rsidRPr="00C8530C">
        <w:rPr>
          <w:rPrChange w:id="916" w:author="Bowen Lab" w:date="2022-08-18T14:03:00Z">
            <w:rPr/>
          </w:rPrChange>
        </w:rPr>
        <w:t xml:space="preserve">also </w:t>
      </w:r>
      <w:del w:id="917" w:author="Bowen Lab" w:date="2022-08-18T13:23:00Z">
        <w:r w:rsidRPr="00C8530C" w:rsidDel="006E0E71">
          <w:rPr>
            <w:rPrChange w:id="918" w:author="Bowen Lab" w:date="2022-08-18T14:03:00Z">
              <w:rPr/>
            </w:rPrChange>
          </w:rPr>
          <w:delText xml:space="preserve">be recorded in </w:delText>
        </w:r>
      </w:del>
      <w:ins w:id="919" w:author="Changcheng Zhang" w:date="2022-08-16T12:31:00Z">
        <w:r w:rsidR="00022DC6" w:rsidRPr="00C8530C">
          <w:rPr>
            <w:rPrChange w:id="920" w:author="Bowen Lab" w:date="2022-08-18T14:03:00Z">
              <w:rPr/>
            </w:rPrChange>
          </w:rPr>
          <w:t xml:space="preserve">output </w:t>
        </w:r>
      </w:ins>
      <w:ins w:id="921" w:author="Bowen Lab" w:date="2022-08-18T13:23:00Z">
        <w:r w:rsidR="006E0E71" w:rsidRPr="00C8530C">
          <w:rPr>
            <w:rPrChange w:id="922" w:author="Bowen Lab" w:date="2022-08-18T14:03:00Z">
              <w:rPr/>
            </w:rPrChange>
          </w:rPr>
          <w:t xml:space="preserve">to a text </w:t>
        </w:r>
      </w:ins>
      <w:ins w:id="923" w:author="Changcheng Zhang" w:date="2022-08-16T12:31:00Z">
        <w:r w:rsidR="00022DC6" w:rsidRPr="00C8530C">
          <w:rPr>
            <w:rPrChange w:id="924" w:author="Bowen Lab" w:date="2022-08-18T14:03:00Z">
              <w:rPr/>
            </w:rPrChange>
          </w:rPr>
          <w:t>file</w:t>
        </w:r>
      </w:ins>
      <w:ins w:id="925" w:author="Bowen Lab" w:date="2022-08-18T13:24:00Z">
        <w:r w:rsidR="006E0E71" w:rsidRPr="00C8530C">
          <w:rPr>
            <w:i/>
            <w:iCs/>
            <w:rPrChange w:id="926" w:author="Bowen Lab" w:date="2022-08-18T14:03:00Z">
              <w:rPr>
                <w:i/>
                <w:iCs/>
              </w:rPr>
            </w:rPrChange>
          </w:rPr>
          <w:t>“OFFSET.txt</w:t>
        </w:r>
      </w:ins>
      <w:ins w:id="927" w:author="Changcheng Zhang" w:date="2022-08-16T12:31:00Z">
        <w:del w:id="928" w:author="Bowen Lab" w:date="2022-08-18T14:12:00Z">
          <w:r w:rsidR="00022DC6" w:rsidRPr="00C8530C" w:rsidDel="00777943">
            <w:rPr>
              <w:rPrChange w:id="929" w:author="Bowen Lab" w:date="2022-08-18T14:03:00Z">
                <w:rPr/>
              </w:rPrChange>
            </w:rPr>
            <w:delText xml:space="preserve"> </w:delText>
          </w:r>
        </w:del>
      </w:ins>
      <w:ins w:id="930" w:author="Bowen Lab" w:date="2022-08-18T14:12:00Z">
        <w:r w:rsidR="00777943" w:rsidRPr="00C8530C">
          <w:rPr>
            <w:i/>
            <w:iCs/>
            <w:rPrChange w:id="931" w:author="Bowen Lab" w:date="2022-08-18T14:03:00Z">
              <w:rPr>
                <w:i/>
                <w:iCs/>
              </w:rPr>
            </w:rPrChange>
          </w:rPr>
          <w:t>”</w:t>
        </w:r>
        <w:r w:rsidR="00777943" w:rsidRPr="00C8530C">
          <w:rPr>
            <w:rPrChange w:id="932" w:author="Bowen Lab" w:date="2022-08-18T14:03:00Z">
              <w:rPr/>
            </w:rPrChange>
          </w:rPr>
          <w:t xml:space="preserve"> in</w:t>
        </w:r>
      </w:ins>
      <w:ins w:id="933" w:author="Bowen Lab" w:date="2022-08-18T13:24:00Z">
        <w:r w:rsidR="006E0E71" w:rsidRPr="00C8530C">
          <w:rPr>
            <w:rPrChange w:id="934" w:author="Bowen Lab" w:date="2022-08-18T14:03:00Z">
              <w:rPr/>
            </w:rPrChange>
          </w:rPr>
          <w:t xml:space="preserve"> the current directory</w:t>
        </w:r>
      </w:ins>
      <w:ins w:id="935" w:author="Bowen Lab" w:date="2022-08-18T13:53:00Z">
        <w:r w:rsidR="00C8530C" w:rsidRPr="00C8530C">
          <w:rPr>
            <w:rPrChange w:id="936" w:author="Bowen Lab" w:date="2022-08-18T14:03:00Z">
              <w:rPr/>
            </w:rPrChange>
          </w:rPr>
          <w:t>.</w:t>
        </w:r>
      </w:ins>
      <w:ins w:id="937" w:author="Bowen Lab" w:date="2022-08-18T13:24:00Z">
        <w:r w:rsidR="006E0E71" w:rsidRPr="00C8530C">
          <w:rPr>
            <w:rPrChange w:id="938" w:author="Bowen Lab" w:date="2022-08-18T14:03:00Z">
              <w:rPr/>
            </w:rPrChange>
          </w:rPr>
          <w:t xml:space="preserve"> </w:t>
        </w:r>
      </w:ins>
    </w:p>
    <w:p w14:paraId="00000017" w14:textId="5DE2D7C2" w:rsidR="004E796A" w:rsidRPr="00C8530C" w:rsidRDefault="00022DC6" w:rsidP="00C8530C">
      <w:pPr>
        <w:spacing w:after="120"/>
        <w:contextualSpacing/>
        <w:rPr>
          <w:rPrChange w:id="939" w:author="Bowen Lab" w:date="2022-08-18T14:03:00Z">
            <w:rPr/>
          </w:rPrChange>
        </w:rPr>
        <w:pPrChange w:id="940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941" w:author="Changcheng Zhang" w:date="2022-08-16T12:30:00Z">
        <w:del w:id="942" w:author="Bowen Lab" w:date="2022-08-18T13:24:00Z">
          <w:r w:rsidRPr="00C8530C" w:rsidDel="006E0E71">
            <w:rPr>
              <w:i/>
              <w:iCs/>
              <w:rPrChange w:id="943" w:author="Bowen Lab" w:date="2022-08-18T14:03:00Z">
                <w:rPr/>
              </w:rPrChange>
            </w:rPr>
            <w:delText>“</w:delText>
          </w:r>
        </w:del>
      </w:ins>
      <w:del w:id="944" w:author="Bowen Lab" w:date="2022-08-18T13:24:00Z">
        <w:r w:rsidR="0042463E" w:rsidRPr="00C8530C" w:rsidDel="006E0E71">
          <w:rPr>
            <w:i/>
            <w:iCs/>
            <w:rPrChange w:id="945" w:author="Bowen Lab" w:date="2022-08-18T14:03:00Z">
              <w:rPr/>
            </w:rPrChange>
          </w:rPr>
          <w:delText>OFFSET.txt</w:delText>
        </w:r>
      </w:del>
      <w:ins w:id="946" w:author="Changcheng Zhang" w:date="2022-08-16T12:30:00Z">
        <w:del w:id="947" w:author="Bowen Lab" w:date="2022-08-18T13:24:00Z">
          <w:r w:rsidRPr="00C8530C" w:rsidDel="006E0E71">
            <w:rPr>
              <w:i/>
              <w:iCs/>
              <w:rPrChange w:id="948" w:author="Bowen Lab" w:date="2022-08-18T14:03:00Z">
                <w:rPr/>
              </w:rPrChange>
            </w:rPr>
            <w:delText>”</w:delText>
          </w:r>
        </w:del>
      </w:ins>
      <w:del w:id="949" w:author="Bowen Lab" w:date="2022-08-18T13:24:00Z">
        <w:r w:rsidR="0042463E" w:rsidRPr="00C8530C" w:rsidDel="006E0E71">
          <w:rPr>
            <w:rPrChange w:id="950" w:author="Bowen Lab" w:date="2022-08-18T14:03:00Z">
              <w:rPr/>
            </w:rPrChange>
          </w:rPr>
          <w:delText xml:space="preserve"> </w:delText>
        </w:r>
      </w:del>
      <w:del w:id="951" w:author="Changcheng Zhang" w:date="2022-08-16T12:31:00Z">
        <w:r w:rsidR="0042463E" w:rsidRPr="00C8530C" w:rsidDel="00022DC6">
          <w:rPr>
            <w:rPrChange w:id="952" w:author="Bowen Lab" w:date="2022-08-18T14:03:00Z">
              <w:rPr/>
            </w:rPrChange>
          </w:rPr>
          <w:delText>file.</w:delText>
        </w:r>
      </w:del>
    </w:p>
    <w:p w14:paraId="00000018" w14:textId="02529DFE" w:rsidR="004E796A" w:rsidRPr="00C8530C" w:rsidRDefault="0042463E" w:rsidP="00C8530C">
      <w:pPr>
        <w:numPr>
          <w:ilvl w:val="0"/>
          <w:numId w:val="2"/>
        </w:numPr>
        <w:spacing w:after="120"/>
        <w:contextualSpacing/>
        <w:rPr>
          <w:b/>
          <w:bCs/>
          <w:i/>
          <w:rPrChange w:id="953" w:author="Bowen Lab" w:date="2022-08-18T14:03:00Z">
            <w:rPr/>
          </w:rPrChange>
        </w:rPr>
        <w:pPrChange w:id="954" w:author="Bowen Lab" w:date="2022-08-18T13:53:00Z">
          <w:pPr>
            <w:numPr>
              <w:numId w:val="2"/>
            </w:numPr>
            <w:ind w:left="720" w:hanging="360"/>
          </w:pPr>
        </w:pPrChange>
      </w:pPr>
      <w:r w:rsidRPr="00C8530C">
        <w:rPr>
          <w:b/>
          <w:bCs/>
          <w:i/>
          <w:rPrChange w:id="955" w:author="Bowen Lab" w:date="2022-08-18T14:03:00Z">
            <w:rPr>
              <w:i/>
            </w:rPr>
          </w:rPrChange>
        </w:rPr>
        <w:t xml:space="preserve">Extract the </w:t>
      </w:r>
      <w:del w:id="956" w:author="Bowen Lab" w:date="2022-08-18T13:54:00Z">
        <w:r w:rsidRPr="00C8530C" w:rsidDel="00C8530C">
          <w:rPr>
            <w:b/>
            <w:bCs/>
            <w:i/>
            <w:rPrChange w:id="957" w:author="Bowen Lab" w:date="2022-08-18T14:03:00Z">
              <w:rPr>
                <w:i/>
              </w:rPr>
            </w:rPrChange>
          </w:rPr>
          <w:delText xml:space="preserve">molecule </w:delText>
        </w:r>
      </w:del>
      <w:ins w:id="958" w:author="Bowen Lab" w:date="2022-08-18T13:54:00Z">
        <w:r w:rsidR="00777943" w:rsidRPr="00C8530C">
          <w:rPr>
            <w:b/>
            <w:bCs/>
            <w:i/>
            <w:rPrChange w:id="959" w:author="Bowen Lab" w:date="2022-08-18T14:03:00Z">
              <w:rPr>
                <w:b/>
                <w:bCs/>
                <w:i/>
              </w:rPr>
            </w:rPrChange>
          </w:rPr>
          <w:t xml:space="preserve">Intensity Time </w:t>
        </w:r>
      </w:ins>
      <w:r w:rsidR="00777943" w:rsidRPr="00C8530C">
        <w:rPr>
          <w:b/>
          <w:bCs/>
          <w:i/>
          <w:rPrChange w:id="960" w:author="Bowen Lab" w:date="2022-08-18T14:03:00Z">
            <w:rPr>
              <w:b/>
              <w:bCs/>
              <w:i/>
            </w:rPr>
          </w:rPrChange>
        </w:rPr>
        <w:t xml:space="preserve">Traces </w:t>
      </w:r>
      <w:del w:id="961" w:author="Bowen Lab" w:date="2022-08-18T13:54:00Z">
        <w:r w:rsidRPr="00C8530C" w:rsidDel="00C8530C">
          <w:rPr>
            <w:b/>
            <w:bCs/>
            <w:i/>
            <w:rPrChange w:id="962" w:author="Bowen Lab" w:date="2022-08-18T14:03:00Z">
              <w:rPr>
                <w:i/>
              </w:rPr>
            </w:rPrChange>
          </w:rPr>
          <w:delText>in data file</w:delText>
        </w:r>
      </w:del>
      <w:ins w:id="963" w:author="Bowen Lab" w:date="2022-08-18T13:54:00Z">
        <w:r w:rsidR="00C8530C" w:rsidRPr="00C8530C">
          <w:rPr>
            <w:b/>
            <w:bCs/>
            <w:i/>
            <w:rPrChange w:id="964" w:author="Bowen Lab" w:date="2022-08-18T14:03:00Z">
              <w:rPr>
                <w:b/>
                <w:bCs/>
                <w:i/>
              </w:rPr>
            </w:rPrChange>
          </w:rPr>
          <w:t>from multi-image TIFF movies.</w:t>
        </w:r>
      </w:ins>
    </w:p>
    <w:p w14:paraId="61434165" w14:textId="4DCCAD29" w:rsidR="006E0E71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965" w:author="Bowen Lab" w:date="2022-08-18T13:25:00Z"/>
          <w:rPrChange w:id="966" w:author="Bowen Lab" w:date="2022-08-18T14:03:00Z">
            <w:rPr>
              <w:ins w:id="967" w:author="Bowen Lab" w:date="2022-08-18T13:25:00Z"/>
            </w:rPr>
          </w:rPrChange>
        </w:rPr>
        <w:pPrChange w:id="968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969" w:author="Changcheng Zhang" w:date="2022-08-16T12:32:00Z">
        <w:r w:rsidRPr="00C8530C" w:rsidDel="00022DC6">
          <w:rPr>
            <w:rPrChange w:id="970" w:author="Bowen Lab" w:date="2022-08-18T14:03:00Z">
              <w:rPr/>
            </w:rPrChange>
          </w:rPr>
          <w:delText xml:space="preserve">Open “BowenLabMovieProcessor.m” in Matlab; set </w:delText>
        </w:r>
      </w:del>
      <w:ins w:id="971" w:author="Changcheng Zhang" w:date="2022-08-16T12:32:00Z">
        <w:del w:id="972" w:author="Bowen Lab" w:date="2022-08-18T13:24:00Z">
          <w:r w:rsidR="00022DC6" w:rsidRPr="00C8530C" w:rsidDel="006E0E71">
            <w:rPr>
              <w:rPrChange w:id="973" w:author="Bowen Lab" w:date="2022-08-18T14:03:00Z">
                <w:rPr/>
              </w:rPrChange>
            </w:rPr>
            <w:delText>Set</w:delText>
          </w:r>
        </w:del>
      </w:ins>
      <w:ins w:id="974" w:author="Bowen Lab" w:date="2022-08-18T13:24:00Z">
        <w:r w:rsidR="006E0E71" w:rsidRPr="00C8530C">
          <w:rPr>
            <w:rPrChange w:id="975" w:author="Bowen Lab" w:date="2022-08-18T14:03:00Z">
              <w:rPr/>
            </w:rPrChange>
          </w:rPr>
          <w:t>Manually enter</w:t>
        </w:r>
      </w:ins>
      <w:ins w:id="976" w:author="Changcheng Zhang" w:date="2022-08-16T12:32:00Z">
        <w:r w:rsidR="00022DC6" w:rsidRPr="00C8530C">
          <w:rPr>
            <w:rPrChange w:id="977" w:author="Bowen Lab" w:date="2022-08-18T14:03:00Z">
              <w:rPr/>
            </w:rPrChange>
          </w:rPr>
          <w:t xml:space="preserve"> </w:t>
        </w:r>
      </w:ins>
      <w:r w:rsidRPr="00C8530C">
        <w:rPr>
          <w:rPrChange w:id="978" w:author="Bowen Lab" w:date="2022-08-18T14:03:00Z">
            <w:rPr/>
          </w:rPrChange>
        </w:rPr>
        <w:t>the (X, Y) offsets acquired in step 1</w:t>
      </w:r>
      <w:ins w:id="979" w:author="Changcheng Zhang" w:date="2022-08-16T12:32:00Z">
        <w:r w:rsidR="00022DC6" w:rsidRPr="00C8530C">
          <w:rPr>
            <w:rPrChange w:id="980" w:author="Bowen Lab" w:date="2022-08-18T14:03:00Z">
              <w:rPr/>
            </w:rPrChange>
          </w:rPr>
          <w:t xml:space="preserve"> in</w:t>
        </w:r>
      </w:ins>
      <w:ins w:id="981" w:author="Bowen Lab" w:date="2022-08-18T13:24:00Z">
        <w:r w:rsidR="006E0E71" w:rsidRPr="00C8530C">
          <w:rPr>
            <w:rPrChange w:id="982" w:author="Bowen Lab" w:date="2022-08-18T14:03:00Z">
              <w:rPr/>
            </w:rPrChange>
          </w:rPr>
          <w:t xml:space="preserve">to the </w:t>
        </w:r>
      </w:ins>
      <w:ins w:id="983" w:author="Changcheng Zhang" w:date="2022-08-16T12:32:00Z">
        <w:del w:id="984" w:author="Bowen Lab" w:date="2022-08-18T13:24:00Z">
          <w:r w:rsidR="00022DC6" w:rsidRPr="00C8530C" w:rsidDel="006E0E71">
            <w:rPr>
              <w:rPrChange w:id="985" w:author="Bowen Lab" w:date="2022-08-18T14:03:00Z">
                <w:rPr/>
              </w:rPrChange>
            </w:rPr>
            <w:delText xml:space="preserve"> </w:delText>
          </w:r>
        </w:del>
        <w:del w:id="986" w:author="Bowen Lab" w:date="2022-08-18T13:37:00Z">
          <w:r w:rsidR="00022DC6" w:rsidRPr="00C8530C" w:rsidDel="0007167E">
            <w:rPr>
              <w:i/>
              <w:iCs/>
              <w:rPrChange w:id="987" w:author="Bowen Lab" w:date="2022-08-18T14:03:00Z">
                <w:rPr/>
              </w:rPrChange>
            </w:rPr>
            <w:delText>“</w:delText>
          </w:r>
        </w:del>
        <w:r w:rsidR="00022DC6" w:rsidRPr="00C8530C">
          <w:rPr>
            <w:b/>
            <w:iCs/>
            <w:rPrChange w:id="988" w:author="Bowen Lab" w:date="2022-08-18T14:03:00Z">
              <w:rPr/>
            </w:rPrChange>
          </w:rPr>
          <w:t>BowenLabMovieProcessor.m</w:t>
        </w:r>
        <w:del w:id="989" w:author="Bowen Lab" w:date="2022-08-18T13:37:00Z">
          <w:r w:rsidR="00022DC6" w:rsidRPr="00C8530C" w:rsidDel="0007167E">
            <w:rPr>
              <w:i/>
              <w:iCs/>
              <w:rPrChange w:id="990" w:author="Bowen Lab" w:date="2022-08-18T14:03:00Z">
                <w:rPr/>
              </w:rPrChange>
            </w:rPr>
            <w:delText>”</w:delText>
          </w:r>
        </w:del>
      </w:ins>
      <w:ins w:id="991" w:author="Changcheng Zhang" w:date="2022-08-16T13:41:00Z">
        <w:r w:rsidR="002669CE" w:rsidRPr="00C8530C">
          <w:rPr>
            <w:rPrChange w:id="992" w:author="Bowen Lab" w:date="2022-08-18T14:03:00Z">
              <w:rPr/>
            </w:rPrChange>
          </w:rPr>
          <w:t xml:space="preserve"> </w:t>
        </w:r>
      </w:ins>
      <w:ins w:id="993" w:author="Bowen Lab" w:date="2022-08-18T13:25:00Z">
        <w:r w:rsidR="006E0E71" w:rsidRPr="00C8530C">
          <w:rPr>
            <w:rPrChange w:id="994" w:author="Bowen Lab" w:date="2022-08-18T14:03:00Z">
              <w:rPr/>
            </w:rPrChange>
          </w:rPr>
          <w:t>mfile on lines 23 and 24</w:t>
        </w:r>
      </w:ins>
      <w:ins w:id="995" w:author="Bowen Lab" w:date="2022-08-18T13:37:00Z">
        <w:r w:rsidR="0007167E" w:rsidRPr="00C8530C">
          <w:rPr>
            <w:rPrChange w:id="996" w:author="Bowen Lab" w:date="2022-08-18T14:03:00Z">
              <w:rPr/>
            </w:rPrChange>
          </w:rPr>
          <w:t>.</w:t>
        </w:r>
      </w:ins>
    </w:p>
    <w:p w14:paraId="00000019" w14:textId="30EFB2E8" w:rsidR="004E796A" w:rsidRPr="00C8530C" w:rsidDel="006E0E71" w:rsidRDefault="002669CE" w:rsidP="00900C1C">
      <w:pPr>
        <w:numPr>
          <w:ilvl w:val="1"/>
          <w:numId w:val="2"/>
        </w:numPr>
        <w:spacing w:after="120"/>
        <w:contextualSpacing/>
        <w:rPr>
          <w:del w:id="997" w:author="Bowen Lab" w:date="2022-08-18T13:25:00Z"/>
          <w:rPrChange w:id="998" w:author="Bowen Lab" w:date="2022-08-18T14:03:00Z">
            <w:rPr>
              <w:del w:id="999" w:author="Bowen Lab" w:date="2022-08-18T13:25:00Z"/>
            </w:rPr>
          </w:rPrChange>
        </w:rPr>
        <w:pPrChange w:id="1000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001" w:author="Changcheng Zhang" w:date="2022-08-16T13:41:00Z">
        <w:del w:id="1002" w:author="Bowen Lab" w:date="2022-08-18T13:25:00Z">
          <w:r w:rsidRPr="00C8530C" w:rsidDel="006E0E71">
            <w:rPr>
              <w:rPrChange w:id="1003" w:author="Bowen Lab" w:date="2022-08-18T14:03:00Z">
                <w:rPr/>
              </w:rPrChange>
            </w:rPr>
            <w:delText xml:space="preserve">and </w:delText>
          </w:r>
        </w:del>
      </w:ins>
      <w:ins w:id="1004" w:author="Changcheng Zhang" w:date="2022-08-16T13:42:00Z">
        <w:del w:id="1005" w:author="Bowen Lab" w:date="2022-08-18T13:25:00Z">
          <w:r w:rsidRPr="00C8530C" w:rsidDel="006E0E71">
            <w:rPr>
              <w:rPrChange w:id="1006" w:author="Bowen Lab" w:date="2022-08-18T14:03:00Z">
                <w:rPr/>
              </w:rPrChange>
            </w:rPr>
            <w:delText>r</w:delText>
          </w:r>
        </w:del>
      </w:ins>
      <w:ins w:id="1007" w:author="Bowen Lab" w:date="2022-08-18T13:25:00Z">
        <w:r w:rsidR="006E0E71" w:rsidRPr="00C8530C">
          <w:rPr>
            <w:rPrChange w:id="1008" w:author="Bowen Lab" w:date="2022-08-18T14:03:00Z">
              <w:rPr/>
            </w:rPrChange>
          </w:rPr>
          <w:t>R</w:t>
        </w:r>
      </w:ins>
      <w:ins w:id="1009" w:author="Changcheng Zhang" w:date="2022-08-16T13:41:00Z">
        <w:r w:rsidRPr="00C8530C">
          <w:rPr>
            <w:rPrChange w:id="1010" w:author="Bowen Lab" w:date="2022-08-18T14:03:00Z">
              <w:rPr/>
            </w:rPrChange>
          </w:rPr>
          <w:t>un the script</w:t>
        </w:r>
      </w:ins>
      <w:ins w:id="1011" w:author="Bowen Lab" w:date="2022-08-18T13:25:00Z">
        <w:r w:rsidR="006E0E71" w:rsidRPr="00C8530C">
          <w:rPr>
            <w:rPrChange w:id="1012" w:author="Bowen Lab" w:date="2022-08-18T14:03:00Z">
              <w:rPr/>
            </w:rPrChange>
          </w:rPr>
          <w:t xml:space="preserve"> and follow prompts to </w:t>
        </w:r>
      </w:ins>
    </w:p>
    <w:p w14:paraId="45FD0124" w14:textId="401BD569" w:rsidR="006E0E71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1013" w:author="Bowen Lab" w:date="2022-08-18T13:26:00Z"/>
          <w:rPrChange w:id="1014" w:author="Bowen Lab" w:date="2022-08-18T14:03:00Z">
            <w:rPr>
              <w:ins w:id="1015" w:author="Bowen Lab" w:date="2022-08-18T13:26:00Z"/>
            </w:rPr>
          </w:rPrChange>
        </w:rPr>
        <w:pPrChange w:id="1016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017" w:author="Changcheng Zhang" w:date="2022-08-16T13:41:00Z">
        <w:r w:rsidRPr="00C8530C" w:rsidDel="002669CE">
          <w:rPr>
            <w:rPrChange w:id="1018" w:author="Bowen Lab" w:date="2022-08-18T14:03:00Z">
              <w:rPr/>
            </w:rPrChange>
          </w:rPr>
          <w:delText>Run the script and l</w:delText>
        </w:r>
      </w:del>
      <w:ins w:id="1019" w:author="Changcheng Zhang" w:date="2022-08-16T13:41:00Z">
        <w:del w:id="1020" w:author="Bowen Lab" w:date="2022-08-18T13:25:00Z">
          <w:r w:rsidR="002669CE" w:rsidRPr="00C8530C" w:rsidDel="006E0E71">
            <w:rPr>
              <w:rPrChange w:id="1021" w:author="Bowen Lab" w:date="2022-08-18T14:03:00Z">
                <w:rPr/>
              </w:rPrChange>
            </w:rPr>
            <w:delText>L</w:delText>
          </w:r>
        </w:del>
      </w:ins>
      <w:ins w:id="1022" w:author="Bowen Lab" w:date="2022-08-18T13:25:00Z">
        <w:r w:rsidR="006E0E71" w:rsidRPr="00C8530C">
          <w:rPr>
            <w:rPrChange w:id="1023" w:author="Bowen Lab" w:date="2022-08-18T14:03:00Z">
              <w:rPr/>
            </w:rPrChange>
          </w:rPr>
          <w:t>l</w:t>
        </w:r>
      </w:ins>
      <w:r w:rsidRPr="00C8530C">
        <w:rPr>
          <w:rPrChange w:id="1024" w:author="Bowen Lab" w:date="2022-08-18T14:03:00Z">
            <w:rPr/>
          </w:rPrChange>
        </w:rPr>
        <w:t xml:space="preserve">oad the </w:t>
      </w:r>
      <w:ins w:id="1025" w:author="Bowen Lab" w:date="2022-08-18T13:25:00Z">
        <w:r w:rsidR="006E0E71" w:rsidRPr="00C8530C">
          <w:rPr>
            <w:rPrChange w:id="1026" w:author="Bowen Lab" w:date="2022-08-18T14:03:00Z">
              <w:rPr/>
            </w:rPrChange>
          </w:rPr>
          <w:t>data file</w:t>
        </w:r>
        <w:r w:rsidR="006E0E71" w:rsidRPr="00C8530C" w:rsidDel="00022DC6">
          <w:rPr>
            <w:rPrChange w:id="1027" w:author="Bowen Lab" w:date="2022-08-18T14:03:00Z">
              <w:rPr/>
            </w:rPrChange>
          </w:rPr>
          <w:t xml:space="preserve"> </w:t>
        </w:r>
        <w:r w:rsidR="006E0E71" w:rsidRPr="00C8530C">
          <w:rPr>
            <w:rPrChange w:id="1028" w:author="Bowen Lab" w:date="2022-08-18T14:03:00Z">
              <w:rPr/>
            </w:rPrChange>
          </w:rPr>
          <w:t xml:space="preserve">in the form of a </w:t>
        </w:r>
      </w:ins>
      <w:del w:id="1029" w:author="Changcheng Zhang" w:date="2022-08-16T12:32:00Z">
        <w:r w:rsidRPr="00C8530C" w:rsidDel="00022DC6">
          <w:rPr>
            <w:rPrChange w:id="1030" w:author="Bowen Lab" w:date="2022-08-18T14:03:00Z">
              <w:rPr/>
            </w:rPrChange>
          </w:rPr>
          <w:delText>real sample</w:delText>
        </w:r>
      </w:del>
      <w:ins w:id="1031" w:author="Changcheng Zhang" w:date="2022-08-16T12:32:00Z">
        <w:r w:rsidR="00022DC6" w:rsidRPr="00C8530C">
          <w:rPr>
            <w:rPrChange w:id="1032" w:author="Bowen Lab" w:date="2022-08-18T14:03:00Z">
              <w:rPr/>
            </w:rPrChange>
          </w:rPr>
          <w:t>multi-</w:t>
        </w:r>
        <w:del w:id="1033" w:author="Bowen Lab" w:date="2022-08-18T13:25:00Z">
          <w:r w:rsidR="00022DC6" w:rsidRPr="00C8530C" w:rsidDel="006E0E71">
            <w:rPr>
              <w:rPrChange w:id="1034" w:author="Bowen Lab" w:date="2022-08-18T14:03:00Z">
                <w:rPr/>
              </w:rPrChange>
            </w:rPr>
            <w:delText>frame</w:delText>
          </w:r>
        </w:del>
      </w:ins>
      <w:ins w:id="1035" w:author="Bowen Lab" w:date="2022-08-18T13:25:00Z">
        <w:r w:rsidR="006E0E71" w:rsidRPr="00C8530C">
          <w:rPr>
            <w:rPrChange w:id="1036" w:author="Bowen Lab" w:date="2022-08-18T14:03:00Z">
              <w:rPr/>
            </w:rPrChange>
          </w:rPr>
          <w:t>image TIFF</w:t>
        </w:r>
      </w:ins>
      <w:ins w:id="1037" w:author="Changcheng Zhang" w:date="2022-08-16T12:32:00Z">
        <w:r w:rsidR="00022DC6" w:rsidRPr="00C8530C">
          <w:rPr>
            <w:rPrChange w:id="1038" w:author="Bowen Lab" w:date="2022-08-18T14:03:00Z">
              <w:rPr/>
            </w:rPrChange>
          </w:rPr>
          <w:t xml:space="preserve"> </w:t>
        </w:r>
      </w:ins>
      <w:ins w:id="1039" w:author="Bowen Lab" w:date="2022-08-18T13:25:00Z">
        <w:r w:rsidR="006E0E71" w:rsidRPr="00C8530C">
          <w:rPr>
            <w:rPrChange w:id="1040" w:author="Bowen Lab" w:date="2022-08-18T14:03:00Z">
              <w:rPr/>
            </w:rPrChange>
          </w:rPr>
          <w:t>movie</w:t>
        </w:r>
      </w:ins>
      <w:ins w:id="1041" w:author="Bowen Lab" w:date="2022-08-18T13:37:00Z">
        <w:r w:rsidR="0007167E" w:rsidRPr="00C8530C">
          <w:rPr>
            <w:rPrChange w:id="1042" w:author="Bowen Lab" w:date="2022-08-18T14:03:00Z">
              <w:rPr/>
            </w:rPrChange>
          </w:rPr>
          <w:t>.</w:t>
        </w:r>
      </w:ins>
      <w:ins w:id="1043" w:author="Changcheng Zhang" w:date="2022-08-16T12:32:00Z">
        <w:del w:id="1044" w:author="Bowen Lab" w:date="2022-08-18T13:25:00Z">
          <w:r w:rsidR="00022DC6" w:rsidRPr="00C8530C" w:rsidDel="006E0E71">
            <w:rPr>
              <w:rPrChange w:id="1045" w:author="Bowen Lab" w:date="2022-08-18T14:03:00Z">
                <w:rPr/>
              </w:rPrChange>
            </w:rPr>
            <w:delText>data</w:delText>
          </w:r>
        </w:del>
      </w:ins>
      <w:del w:id="1046" w:author="Bowen Lab" w:date="2022-08-18T13:25:00Z">
        <w:r w:rsidRPr="00C8530C" w:rsidDel="006E0E71">
          <w:rPr>
            <w:rPrChange w:id="1047" w:author="Bowen Lab" w:date="2022-08-18T14:03:00Z">
              <w:rPr/>
            </w:rPrChange>
          </w:rPr>
          <w:delText xml:space="preserve"> movie file</w:delText>
        </w:r>
      </w:del>
      <w:del w:id="1048" w:author="Bowen Lab" w:date="2022-08-18T13:26:00Z">
        <w:r w:rsidRPr="00C8530C" w:rsidDel="006E0E71">
          <w:rPr>
            <w:rPrChange w:id="1049" w:author="Bowen Lab" w:date="2022-08-18T14:03:00Z">
              <w:rPr/>
            </w:rPrChange>
          </w:rPr>
          <w:delText>,</w:delText>
        </w:r>
      </w:del>
    </w:p>
    <w:p w14:paraId="1A959CF8" w14:textId="06D6FCFB" w:rsidR="006E0E71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1050" w:author="Bowen Lab" w:date="2022-08-18T13:26:00Z"/>
          <w:rPrChange w:id="1051" w:author="Bowen Lab" w:date="2022-08-18T14:03:00Z">
            <w:rPr>
              <w:ins w:id="1052" w:author="Bowen Lab" w:date="2022-08-18T13:26:00Z"/>
            </w:rPr>
          </w:rPrChange>
        </w:rPr>
        <w:pPrChange w:id="1053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054" w:author="Bowen Lab" w:date="2022-08-18T13:26:00Z">
        <w:r w:rsidRPr="00C8530C" w:rsidDel="006E0E71">
          <w:rPr>
            <w:rPrChange w:id="1055" w:author="Bowen Lab" w:date="2022-08-18T14:03:00Z">
              <w:rPr/>
            </w:rPrChange>
          </w:rPr>
          <w:delText xml:space="preserve"> f</w:delText>
        </w:r>
      </w:del>
      <w:ins w:id="1056" w:author="Bowen Lab" w:date="2022-08-18T13:26:00Z">
        <w:r w:rsidR="006E0E71" w:rsidRPr="00C8530C">
          <w:rPr>
            <w:rPrChange w:id="1057" w:author="Bowen Lab" w:date="2022-08-18T14:03:00Z">
              <w:rPr/>
            </w:rPrChange>
          </w:rPr>
          <w:t>F</w:t>
        </w:r>
      </w:ins>
      <w:r w:rsidRPr="00C8530C">
        <w:rPr>
          <w:rPrChange w:id="1058" w:author="Bowen Lab" w:date="2022-08-18T14:03:00Z">
            <w:rPr/>
          </w:rPrChange>
        </w:rPr>
        <w:t xml:space="preserve">ollow the </w:t>
      </w:r>
      <w:del w:id="1059" w:author="Changcheng Zhang" w:date="2022-08-16T12:33:00Z">
        <w:r w:rsidRPr="00C8530C" w:rsidDel="00022DC6">
          <w:rPr>
            <w:rPrChange w:id="1060" w:author="Bowen Lab" w:date="2022-08-18T14:03:00Z">
              <w:rPr/>
            </w:rPrChange>
          </w:rPr>
          <w:delText>pop-up windows</w:delText>
        </w:r>
      </w:del>
      <w:ins w:id="1061" w:author="Changcheng Zhang" w:date="2022-08-16T12:33:00Z">
        <w:r w:rsidR="00022DC6" w:rsidRPr="00C8530C">
          <w:rPr>
            <w:rPrChange w:id="1062" w:author="Bowen Lab" w:date="2022-08-18T14:03:00Z">
              <w:rPr/>
            </w:rPrChange>
          </w:rPr>
          <w:t>prompts</w:t>
        </w:r>
      </w:ins>
      <w:del w:id="1063" w:author="Changcheng Zhang" w:date="2022-08-16T12:33:00Z">
        <w:r w:rsidRPr="00C8530C" w:rsidDel="00022DC6">
          <w:rPr>
            <w:rPrChange w:id="1064" w:author="Bowen Lab" w:date="2022-08-18T14:03:00Z">
              <w:rPr/>
            </w:rPrChange>
          </w:rPr>
          <w:delText xml:space="preserve"> hint</w:delText>
        </w:r>
      </w:del>
      <w:r w:rsidRPr="00C8530C">
        <w:rPr>
          <w:rPrChange w:id="1065" w:author="Bowen Lab" w:date="2022-08-18T14:03:00Z">
            <w:rPr/>
          </w:rPrChange>
        </w:rPr>
        <w:t xml:space="preserve"> </w:t>
      </w:r>
      <w:del w:id="1066" w:author="Bowen Lab" w:date="2022-08-18T13:26:00Z">
        <w:r w:rsidRPr="00C8530C" w:rsidDel="006E0E71">
          <w:rPr>
            <w:rPrChange w:id="1067" w:author="Bowen Lab" w:date="2022-08-18T14:03:00Z">
              <w:rPr/>
            </w:rPrChange>
          </w:rPr>
          <w:delText xml:space="preserve">and </w:delText>
        </w:r>
      </w:del>
      <w:ins w:id="1068" w:author="Bowen Lab" w:date="2022-08-18T13:26:00Z">
        <w:r w:rsidR="006E0E71" w:rsidRPr="00C8530C">
          <w:rPr>
            <w:rPrChange w:id="1069" w:author="Bowen Lab" w:date="2022-08-18T14:03:00Z">
              <w:rPr/>
            </w:rPrChange>
          </w:rPr>
          <w:t>to</w:t>
        </w:r>
        <w:r w:rsidR="006E0E71" w:rsidRPr="00C8530C">
          <w:rPr>
            <w:rPrChange w:id="1070" w:author="Bowen Lab" w:date="2022-08-18T14:03:00Z">
              <w:rPr/>
            </w:rPrChange>
          </w:rPr>
          <w:t xml:space="preserve"> </w:t>
        </w:r>
      </w:ins>
      <w:r w:rsidRPr="00C8530C">
        <w:rPr>
          <w:rPrChange w:id="1071" w:author="Bowen Lab" w:date="2022-08-18T14:03:00Z">
            <w:rPr/>
          </w:rPrChange>
        </w:rPr>
        <w:t xml:space="preserve">enter the laser </w:t>
      </w:r>
      <w:ins w:id="1072" w:author="Bowen Lab" w:date="2022-08-18T13:26:00Z">
        <w:r w:rsidR="006E0E71" w:rsidRPr="00C8530C">
          <w:rPr>
            <w:rPrChange w:id="1073" w:author="Bowen Lab" w:date="2022-08-18T14:03:00Z">
              <w:rPr/>
            </w:rPrChange>
          </w:rPr>
          <w:t xml:space="preserve">excitation </w:t>
        </w:r>
      </w:ins>
      <w:r w:rsidRPr="00C8530C">
        <w:rPr>
          <w:rPrChange w:id="1074" w:author="Bowen Lab" w:date="2022-08-18T14:03:00Z">
            <w:rPr/>
          </w:rPrChange>
        </w:rPr>
        <w:t>sequence information</w:t>
      </w:r>
      <w:ins w:id="1075" w:author="Bowen Lab" w:date="2022-08-18T13:37:00Z">
        <w:r w:rsidR="0007167E" w:rsidRPr="00C8530C">
          <w:rPr>
            <w:rPrChange w:id="1076" w:author="Bowen Lab" w:date="2022-08-18T14:03:00Z">
              <w:rPr/>
            </w:rPrChange>
          </w:rPr>
          <w:t>.</w:t>
        </w:r>
      </w:ins>
      <w:del w:id="1077" w:author="Bowen Lab" w:date="2022-08-18T13:26:00Z">
        <w:r w:rsidRPr="00C8530C" w:rsidDel="006E0E71">
          <w:rPr>
            <w:rPrChange w:id="1078" w:author="Bowen Lab" w:date="2022-08-18T14:03:00Z">
              <w:rPr/>
            </w:rPrChange>
          </w:rPr>
          <w:delText xml:space="preserve">, </w:delText>
        </w:r>
      </w:del>
    </w:p>
    <w:p w14:paraId="0A29A763" w14:textId="00B3E8E0" w:rsidR="006E0E71" w:rsidRPr="00C8530C" w:rsidRDefault="006E0E71" w:rsidP="00900C1C">
      <w:pPr>
        <w:numPr>
          <w:ilvl w:val="1"/>
          <w:numId w:val="2"/>
        </w:numPr>
        <w:spacing w:after="120"/>
        <w:contextualSpacing/>
        <w:rPr>
          <w:ins w:id="1079" w:author="Bowen Lab" w:date="2022-08-18T13:26:00Z"/>
          <w:rPrChange w:id="1080" w:author="Bowen Lab" w:date="2022-08-18T14:03:00Z">
            <w:rPr>
              <w:ins w:id="1081" w:author="Bowen Lab" w:date="2022-08-18T13:26:00Z"/>
            </w:rPr>
          </w:rPrChange>
        </w:rPr>
        <w:pPrChange w:id="1082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083" w:author="Bowen Lab" w:date="2022-08-18T13:26:00Z">
        <w:r w:rsidRPr="00C8530C">
          <w:rPr>
            <w:rPrChange w:id="1084" w:author="Bowen Lab" w:date="2022-08-18T14:03:00Z">
              <w:rPr/>
            </w:rPrChange>
          </w:rPr>
          <w:t xml:space="preserve">Follow the prompts </w:t>
        </w:r>
        <w:r w:rsidRPr="00C8530C">
          <w:rPr>
            <w:rPrChange w:id="1085" w:author="Bowen Lab" w:date="2022-08-18T14:03:00Z">
              <w:rPr/>
            </w:rPrChange>
          </w:rPr>
          <w:t xml:space="preserve">to choose the </w:t>
        </w:r>
      </w:ins>
      <w:r w:rsidR="0042463E" w:rsidRPr="00C8530C">
        <w:rPr>
          <w:rPrChange w:id="1086" w:author="Bowen Lab" w:date="2022-08-18T14:03:00Z">
            <w:rPr/>
          </w:rPrChange>
        </w:rPr>
        <w:t>background subtraction method</w:t>
      </w:r>
      <w:ins w:id="1087" w:author="Bowen Lab" w:date="2022-08-18T13:37:00Z">
        <w:r w:rsidR="0007167E" w:rsidRPr="00C8530C">
          <w:rPr>
            <w:rPrChange w:id="1088" w:author="Bowen Lab" w:date="2022-08-18T14:03:00Z">
              <w:rPr/>
            </w:rPrChange>
          </w:rPr>
          <w:t>.</w:t>
        </w:r>
      </w:ins>
      <w:del w:id="1089" w:author="Bowen Lab" w:date="2022-08-18T13:26:00Z">
        <w:r w:rsidR="0042463E" w:rsidRPr="00C8530C" w:rsidDel="006E0E71">
          <w:rPr>
            <w:rPrChange w:id="1090" w:author="Bowen Lab" w:date="2022-08-18T14:03:00Z">
              <w:rPr/>
            </w:rPrChange>
          </w:rPr>
          <w:delText xml:space="preserve">, </w:delText>
        </w:r>
      </w:del>
    </w:p>
    <w:p w14:paraId="733DDB6D" w14:textId="77777777" w:rsidR="006E0E71" w:rsidRPr="00C8530C" w:rsidRDefault="006E0E71" w:rsidP="00900C1C">
      <w:pPr>
        <w:numPr>
          <w:ilvl w:val="1"/>
          <w:numId w:val="2"/>
        </w:numPr>
        <w:spacing w:after="120"/>
        <w:contextualSpacing/>
        <w:rPr>
          <w:ins w:id="1091" w:author="Bowen Lab" w:date="2022-08-18T13:26:00Z"/>
          <w:rPrChange w:id="1092" w:author="Bowen Lab" w:date="2022-08-18T14:03:00Z">
            <w:rPr>
              <w:ins w:id="1093" w:author="Bowen Lab" w:date="2022-08-18T13:26:00Z"/>
            </w:rPr>
          </w:rPrChange>
        </w:rPr>
        <w:pPrChange w:id="109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095" w:author="Bowen Lab" w:date="2022-08-18T13:26:00Z">
        <w:r w:rsidRPr="00C8530C">
          <w:rPr>
            <w:rPrChange w:id="1096" w:author="Bowen Lab" w:date="2022-08-18T14:03:00Z">
              <w:rPr/>
            </w:rPrChange>
          </w:rPr>
          <w:t xml:space="preserve">Follow the prompts to choose the </w:t>
        </w:r>
      </w:ins>
      <w:r w:rsidR="0042463E" w:rsidRPr="00C8530C">
        <w:rPr>
          <w:rPrChange w:id="1097" w:author="Bowen Lab" w:date="2022-08-18T14:03:00Z">
            <w:rPr/>
          </w:rPrChange>
        </w:rPr>
        <w:t>intensity calculation method</w:t>
      </w:r>
    </w:p>
    <w:p w14:paraId="5E3AD762" w14:textId="51C9A568" w:rsidR="00637BC2" w:rsidRPr="00C8530C" w:rsidRDefault="0042463E" w:rsidP="00900C1C">
      <w:pPr>
        <w:numPr>
          <w:ilvl w:val="1"/>
          <w:numId w:val="2"/>
        </w:numPr>
        <w:spacing w:after="120"/>
        <w:contextualSpacing/>
        <w:rPr>
          <w:rPrChange w:id="1098" w:author="Bowen Lab" w:date="2022-08-18T14:03:00Z">
            <w:rPr/>
          </w:rPrChange>
        </w:rPr>
        <w:pPrChange w:id="1099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r w:rsidRPr="00C8530C">
        <w:rPr>
          <w:rPrChange w:id="1100" w:author="Bowen Lab" w:date="2022-08-18T14:03:00Z">
            <w:rPr/>
          </w:rPrChange>
        </w:rPr>
        <w:t xml:space="preserve"> </w:t>
      </w:r>
      <w:del w:id="1101" w:author="Bowen Lab" w:date="2022-08-18T13:27:00Z">
        <w:r w:rsidRPr="00C8530C" w:rsidDel="006E0E71">
          <w:rPr>
            <w:rPrChange w:id="1102" w:author="Bowen Lab" w:date="2022-08-18T14:03:00Z">
              <w:rPr/>
            </w:rPrChange>
          </w:rPr>
          <w:delText>accordingly</w:delText>
        </w:r>
      </w:del>
      <w:ins w:id="1103" w:author="Changcheng Zhang" w:date="2022-08-16T14:11:00Z">
        <w:del w:id="1104" w:author="Bowen Lab" w:date="2022-08-18T13:27:00Z">
          <w:r w:rsidR="00637BC2" w:rsidRPr="00C8530C" w:rsidDel="006E0E71">
            <w:rPr>
              <w:rPrChange w:id="1105" w:author="Bowen Lab" w:date="2022-08-18T14:03:00Z">
                <w:rPr/>
              </w:rPrChange>
            </w:rPr>
            <w:delText>; t</w:delText>
          </w:r>
        </w:del>
      </w:ins>
      <w:ins w:id="1106" w:author="Bowen Lab" w:date="2022-08-18T13:27:00Z">
        <w:r w:rsidR="006E0E71" w:rsidRPr="00C8530C">
          <w:rPr>
            <w:rPrChange w:id="1107" w:author="Bowen Lab" w:date="2022-08-18T14:03:00Z">
              <w:rPr/>
            </w:rPrChange>
          </w:rPr>
          <w:t>T</w:t>
        </w:r>
      </w:ins>
      <w:ins w:id="1108" w:author="Changcheng Zhang" w:date="2022-08-16T14:11:00Z">
        <w:r w:rsidR="00637BC2" w:rsidRPr="00C8530C">
          <w:rPr>
            <w:rPrChange w:id="1109" w:author="Bowen Lab" w:date="2022-08-18T14:03:00Z">
              <w:rPr/>
            </w:rPrChange>
          </w:rPr>
          <w:t xml:space="preserve">he script will </w:t>
        </w:r>
        <w:del w:id="1110" w:author="Bowen Lab" w:date="2022-08-18T13:27:00Z">
          <w:r w:rsidR="00637BC2" w:rsidRPr="00C8530C" w:rsidDel="006E0E71">
            <w:rPr>
              <w:rPrChange w:id="1111" w:author="Bowen Lab" w:date="2022-08-18T14:03:00Z">
                <w:rPr/>
              </w:rPrChange>
            </w:rPr>
            <w:delText xml:space="preserve">automatically </w:delText>
          </w:r>
        </w:del>
      </w:ins>
      <w:ins w:id="1112" w:author="Bowen Lab" w:date="2022-08-18T13:27:00Z">
        <w:r w:rsidR="006E0E71" w:rsidRPr="00C8530C">
          <w:rPr>
            <w:rPrChange w:id="1113" w:author="Bowen Lab" w:date="2022-08-18T14:03:00Z">
              <w:rPr/>
            </w:rPrChange>
          </w:rPr>
          <w:t xml:space="preserve">output intensity time traces for all intensity maxima </w:t>
        </w:r>
      </w:ins>
      <w:ins w:id="1114" w:author="Changcheng Zhang" w:date="2022-08-16T14:11:00Z">
        <w:del w:id="1115" w:author="Bowen Lab" w:date="2022-08-18T13:27:00Z">
          <w:r w:rsidR="00637BC2" w:rsidRPr="00C8530C" w:rsidDel="006E0E71">
            <w:rPr>
              <w:rPrChange w:id="1116" w:author="Bowen Lab" w:date="2022-08-18T14:03:00Z">
                <w:rPr/>
              </w:rPrChange>
            </w:rPr>
            <w:delText xml:space="preserve">save the extracted molecule traces </w:delText>
          </w:r>
        </w:del>
        <w:r w:rsidR="00637BC2" w:rsidRPr="00C8530C">
          <w:rPr>
            <w:rPrChange w:id="1117" w:author="Bowen Lab" w:date="2022-08-18T14:03:00Z">
              <w:rPr/>
            </w:rPrChange>
          </w:rPr>
          <w:t xml:space="preserve">in a </w:t>
        </w:r>
      </w:ins>
      <w:ins w:id="1118" w:author="Bowen Lab" w:date="2022-08-18T13:27:00Z">
        <w:r w:rsidR="006E0E71" w:rsidRPr="00C8530C">
          <w:rPr>
            <w:rPrChange w:id="1119" w:author="Bowen Lab" w:date="2022-08-18T14:03:00Z">
              <w:rPr/>
            </w:rPrChange>
          </w:rPr>
          <w:t xml:space="preserve">single </w:t>
        </w:r>
      </w:ins>
      <w:ins w:id="1120" w:author="Bowen Lab" w:date="2022-08-18T13:38:00Z">
        <w:r w:rsidR="0007167E" w:rsidRPr="00C8530C">
          <w:rPr>
            <w:i/>
            <w:rPrChange w:id="1121" w:author="Bowen Lab" w:date="2022-08-18T14:03:00Z">
              <w:rPr/>
            </w:rPrChange>
          </w:rPr>
          <w:t>“</w:t>
        </w:r>
      </w:ins>
      <w:ins w:id="1122" w:author="Bowen Lab" w:date="2022-08-18T13:27:00Z">
        <w:r w:rsidR="006E0E71" w:rsidRPr="00C8530C">
          <w:rPr>
            <w:i/>
            <w:rPrChange w:id="1123" w:author="Bowen Lab" w:date="2022-08-18T14:03:00Z">
              <w:rPr/>
            </w:rPrChange>
          </w:rPr>
          <w:t>*</w:t>
        </w:r>
      </w:ins>
      <w:ins w:id="1124" w:author="Changcheng Zhang" w:date="2022-08-16T14:11:00Z">
        <w:r w:rsidR="00637BC2" w:rsidRPr="00C8530C">
          <w:rPr>
            <w:i/>
            <w:iCs/>
            <w:rPrChange w:id="1125" w:author="Bowen Lab" w:date="2022-08-18T14:03:00Z">
              <w:rPr>
                <w:i/>
                <w:iCs/>
              </w:rPr>
            </w:rPrChange>
          </w:rPr>
          <w:t>.traces</w:t>
        </w:r>
      </w:ins>
      <w:ins w:id="1126" w:author="Bowen Lab" w:date="2022-08-18T13:38:00Z">
        <w:r w:rsidR="0007167E" w:rsidRPr="00C8530C">
          <w:rPr>
            <w:i/>
            <w:iCs/>
            <w:rPrChange w:id="1127" w:author="Bowen Lab" w:date="2022-08-18T14:03:00Z">
              <w:rPr>
                <w:i/>
                <w:iCs/>
              </w:rPr>
            </w:rPrChange>
          </w:rPr>
          <w:t>”</w:t>
        </w:r>
      </w:ins>
      <w:ins w:id="1128" w:author="Changcheng Zhang" w:date="2022-08-16T14:11:00Z">
        <w:r w:rsidR="00637BC2" w:rsidRPr="00C8530C">
          <w:rPr>
            <w:rPrChange w:id="1129" w:author="Bowen Lab" w:date="2022-08-18T14:03:00Z">
              <w:rPr/>
            </w:rPrChange>
          </w:rPr>
          <w:t xml:space="preserve"> file</w:t>
        </w:r>
      </w:ins>
      <w:ins w:id="1130" w:author="Bowen Lab" w:date="2022-08-18T13:27:00Z">
        <w:r w:rsidR="006E0E71" w:rsidRPr="00C8530C">
          <w:rPr>
            <w:rPrChange w:id="1131" w:author="Bowen Lab" w:date="2022-08-18T14:03:00Z">
              <w:rPr/>
            </w:rPrChange>
          </w:rPr>
          <w:t xml:space="preserve"> that shares the name of the </w:t>
        </w:r>
      </w:ins>
      <w:ins w:id="1132" w:author="Bowen Lab" w:date="2022-08-18T13:38:00Z">
        <w:r w:rsidR="0007167E" w:rsidRPr="00C8530C">
          <w:rPr>
            <w:rPrChange w:id="1133" w:author="Bowen Lab" w:date="2022-08-18T14:03:00Z">
              <w:rPr/>
            </w:rPrChange>
          </w:rPr>
          <w:t>original movie</w:t>
        </w:r>
      </w:ins>
      <w:ins w:id="1134" w:author="Bowen Lab" w:date="2022-08-18T13:27:00Z">
        <w:r w:rsidR="006E0E71" w:rsidRPr="00C8530C">
          <w:rPr>
            <w:rPrChange w:id="1135" w:author="Bowen Lab" w:date="2022-08-18T14:03:00Z">
              <w:rPr/>
            </w:rPrChange>
          </w:rPr>
          <w:t xml:space="preserve"> file.</w:t>
        </w:r>
      </w:ins>
    </w:p>
    <w:p w14:paraId="57CC94EC" w14:textId="354A48EF" w:rsidR="00937997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1136" w:author="Changcheng Zhang" w:date="2022-08-16T14:06:00Z"/>
          <w:rPrChange w:id="1137" w:author="Bowen Lab" w:date="2022-08-18T14:03:00Z">
            <w:rPr>
              <w:ins w:id="1138" w:author="Changcheng Zhang" w:date="2022-08-16T14:06:00Z"/>
            </w:rPr>
          </w:rPrChange>
        </w:rPr>
        <w:pPrChange w:id="1139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140" w:author="Changcheng Zhang" w:date="2022-08-16T14:06:00Z">
        <w:r w:rsidRPr="00C8530C" w:rsidDel="00CC34FC">
          <w:rPr>
            <w:rPrChange w:id="1141" w:author="Bowen Lab" w:date="2022-08-18T14:03:00Z">
              <w:rPr/>
            </w:rPrChange>
          </w:rPr>
          <w:delText xml:space="preserve">Select FRET as the Trace View mode; the script </w:delText>
        </w:r>
      </w:del>
      <w:del w:id="1142" w:author="Changcheng Zhang" w:date="2022-08-16T12:33:00Z">
        <w:r w:rsidRPr="00C8530C" w:rsidDel="00022DC6">
          <w:rPr>
            <w:rPrChange w:id="1143" w:author="Bowen Lab" w:date="2022-08-18T14:03:00Z">
              <w:rPr/>
            </w:rPrChange>
          </w:rPr>
          <w:delText xml:space="preserve">should </w:delText>
        </w:r>
      </w:del>
      <w:del w:id="1144" w:author="Changcheng Zhang" w:date="2022-08-16T14:06:00Z">
        <w:r w:rsidRPr="00C8530C" w:rsidDel="00CC34FC">
          <w:rPr>
            <w:rPrChange w:id="1145" w:author="Bowen Lab" w:date="2022-08-18T14:03:00Z">
              <w:rPr/>
            </w:rPrChange>
          </w:rPr>
          <w:delText xml:space="preserve">automatically save the extracted molecule traces in a </w:delText>
        </w:r>
        <w:r w:rsidRPr="00C8530C" w:rsidDel="00CC34FC">
          <w:rPr>
            <w:i/>
            <w:iCs/>
            <w:rPrChange w:id="1146" w:author="Bowen Lab" w:date="2022-08-18T14:03:00Z">
              <w:rPr/>
            </w:rPrChange>
          </w:rPr>
          <w:delText>.traces</w:delText>
        </w:r>
        <w:r w:rsidRPr="00C8530C" w:rsidDel="00CC34FC">
          <w:rPr>
            <w:rPrChange w:id="1147" w:author="Bowen Lab" w:date="2022-08-18T14:03:00Z">
              <w:rPr/>
            </w:rPrChange>
          </w:rPr>
          <w:delText xml:space="preserve"> file</w:delText>
        </w:r>
      </w:del>
      <w:ins w:id="1148" w:author="Changcheng Zhang" w:date="2022-08-16T12:57:00Z">
        <w:del w:id="1149" w:author="Bowen Lab" w:date="2022-08-18T13:38:00Z">
          <w:r w:rsidR="00937997" w:rsidRPr="00C8530C" w:rsidDel="0007167E">
            <w:rPr>
              <w:rPrChange w:id="1150" w:author="Bowen Lab" w:date="2022-08-18T14:03:00Z">
                <w:rPr/>
              </w:rPrChange>
            </w:rPr>
            <w:delText xml:space="preserve">There’s the option for checking all the </w:delText>
          </w:r>
        </w:del>
      </w:ins>
      <w:ins w:id="1151" w:author="Changcheng Zhang" w:date="2022-08-16T12:58:00Z">
        <w:del w:id="1152" w:author="Bowen Lab" w:date="2022-08-18T13:38:00Z">
          <w:r w:rsidR="00937997" w:rsidRPr="00C8530C" w:rsidDel="0007167E">
            <w:rPr>
              <w:rPrChange w:id="1153" w:author="Bowen Lab" w:date="2022-08-18T14:03:00Z">
                <w:rPr/>
              </w:rPrChange>
            </w:rPr>
            <w:delText>molecule traces at</w:delText>
          </w:r>
        </w:del>
      </w:ins>
      <w:ins w:id="1154" w:author="Changcheng Zhang" w:date="2022-08-16T12:59:00Z">
        <w:del w:id="1155" w:author="Bowen Lab" w:date="2022-08-18T13:38:00Z">
          <w:r w:rsidR="00937997" w:rsidRPr="00C8530C" w:rsidDel="0007167E">
            <w:rPr>
              <w:rPrChange w:id="1156" w:author="Bowen Lab" w:date="2022-08-18T14:03:00Z">
                <w:rPr/>
              </w:rPrChange>
            </w:rPr>
            <w:delText xml:space="preserve"> this step, but one can f</w:delText>
          </w:r>
        </w:del>
      </w:ins>
      <w:ins w:id="1157" w:author="Bowen Lab" w:date="2022-08-18T13:38:00Z">
        <w:r w:rsidR="0007167E" w:rsidRPr="00C8530C">
          <w:rPr>
            <w:rPrChange w:id="1158" w:author="Bowen Lab" w:date="2022-08-18T14:03:00Z">
              <w:rPr/>
            </w:rPrChange>
          </w:rPr>
          <w:t>F</w:t>
        </w:r>
      </w:ins>
      <w:ins w:id="1159" w:author="Changcheng Zhang" w:date="2022-08-16T12:59:00Z">
        <w:r w:rsidR="00937997" w:rsidRPr="00C8530C">
          <w:rPr>
            <w:rPrChange w:id="1160" w:author="Bowen Lab" w:date="2022-08-18T14:03:00Z">
              <w:rPr/>
            </w:rPrChange>
          </w:rPr>
          <w:t>o</w:t>
        </w:r>
      </w:ins>
      <w:ins w:id="1161" w:author="Changcheng Zhang" w:date="2022-08-16T13:00:00Z">
        <w:r w:rsidR="00937997" w:rsidRPr="00C8530C">
          <w:rPr>
            <w:rPrChange w:id="1162" w:author="Bowen Lab" w:date="2022-08-18T14:03:00Z">
              <w:rPr/>
            </w:rPrChange>
          </w:rPr>
          <w:t>llow the prompt</w:t>
        </w:r>
      </w:ins>
      <w:ins w:id="1163" w:author="Bowen Lab" w:date="2022-08-18T13:39:00Z">
        <w:r w:rsidR="0007167E" w:rsidRPr="00C8530C">
          <w:rPr>
            <w:rPrChange w:id="1164" w:author="Bowen Lab" w:date="2022-08-18T14:03:00Z">
              <w:rPr/>
            </w:rPrChange>
          </w:rPr>
          <w:t>s</w:t>
        </w:r>
      </w:ins>
      <w:ins w:id="1165" w:author="Bowen Lab" w:date="2022-08-18T13:40:00Z">
        <w:r w:rsidR="0007167E" w:rsidRPr="00C8530C">
          <w:rPr>
            <w:rPrChange w:id="1166" w:author="Bowen Lab" w:date="2022-08-18T14:03:00Z">
              <w:rPr/>
            </w:rPrChange>
          </w:rPr>
          <w:t xml:space="preserve"> to </w:t>
        </w:r>
      </w:ins>
      <w:ins w:id="1167" w:author="Bowen Lab" w:date="2022-08-18T13:39:00Z">
        <w:r w:rsidR="0007167E" w:rsidRPr="00C8530C">
          <w:rPr>
            <w:rPrChange w:id="1168" w:author="Bowen Lab" w:date="2022-08-18T14:03:00Z">
              <w:rPr/>
            </w:rPrChange>
          </w:rPr>
          <w:t xml:space="preserve">choose </w:t>
        </w:r>
      </w:ins>
      <w:ins w:id="1169" w:author="Bowen Lab" w:date="2022-08-18T13:41:00Z">
        <w:r w:rsidR="0007167E" w:rsidRPr="00C8530C">
          <w:rPr>
            <w:rPrChange w:id="1170" w:author="Bowen Lab" w:date="2022-08-18T14:03:00Z">
              <w:rPr/>
            </w:rPrChange>
          </w:rPr>
          <w:t>“</w:t>
        </w:r>
      </w:ins>
      <w:ins w:id="1171" w:author="Bowen Lab" w:date="2022-08-18T13:39:00Z">
        <w:r w:rsidR="0007167E" w:rsidRPr="00C8530C">
          <w:rPr>
            <w:rPrChange w:id="1172" w:author="Bowen Lab" w:date="2022-08-18T14:03:00Z">
              <w:rPr/>
            </w:rPrChange>
          </w:rPr>
          <w:t>yes</w:t>
        </w:r>
      </w:ins>
      <w:ins w:id="1173" w:author="Bowen Lab" w:date="2022-08-18T13:41:00Z">
        <w:r w:rsidR="0007167E" w:rsidRPr="00C8530C">
          <w:rPr>
            <w:rPrChange w:id="1174" w:author="Bowen Lab" w:date="2022-08-18T14:03:00Z">
              <w:rPr/>
            </w:rPrChange>
          </w:rPr>
          <w:t>”</w:t>
        </w:r>
      </w:ins>
      <w:ins w:id="1175" w:author="Changcheng Zhang" w:date="2022-08-16T13:00:00Z">
        <w:r w:rsidR="00937997" w:rsidRPr="00C8530C">
          <w:rPr>
            <w:rPrChange w:id="1176" w:author="Bowen Lab" w:date="2022-08-18T14:03:00Z">
              <w:rPr/>
            </w:rPrChange>
          </w:rPr>
          <w:t xml:space="preserve"> to </w:t>
        </w:r>
      </w:ins>
      <w:ins w:id="1177" w:author="Changcheng Zhang" w:date="2022-08-16T12:59:00Z">
        <w:del w:id="1178" w:author="Bowen Lab" w:date="2022-08-18T13:38:00Z">
          <w:r w:rsidR="00937997" w:rsidRPr="00C8530C" w:rsidDel="0007167E">
            <w:rPr>
              <w:rPrChange w:id="1179" w:author="Bowen Lab" w:date="2022-08-18T14:03:00Z">
                <w:rPr/>
              </w:rPrChange>
            </w:rPr>
            <w:delText>opt-out</w:delText>
          </w:r>
        </w:del>
      </w:ins>
      <w:ins w:id="1180" w:author="Changcheng Zhang" w:date="2022-08-16T13:00:00Z">
        <w:del w:id="1181" w:author="Bowen Lab" w:date="2022-08-18T13:38:00Z">
          <w:r w:rsidR="00937997" w:rsidRPr="00C8530C" w:rsidDel="0007167E">
            <w:rPr>
              <w:rPrChange w:id="1182" w:author="Bowen Lab" w:date="2022-08-18T14:03:00Z">
                <w:rPr/>
              </w:rPrChange>
            </w:rPr>
            <w:delText xml:space="preserve"> since the bad traces are included</w:delText>
          </w:r>
        </w:del>
      </w:ins>
      <w:ins w:id="1183" w:author="Bowen Lab" w:date="2022-08-18T13:38:00Z">
        <w:r w:rsidR="0007167E" w:rsidRPr="00C8530C">
          <w:rPr>
            <w:rPrChange w:id="1184" w:author="Bowen Lab" w:date="2022-08-18T14:03:00Z">
              <w:rPr/>
            </w:rPrChange>
          </w:rPr>
          <w:t>continue to view traces for all intensity maxima</w:t>
        </w:r>
      </w:ins>
      <w:ins w:id="1185" w:author="Bowen Lab" w:date="2022-08-18T13:41:00Z">
        <w:r w:rsidR="0007167E" w:rsidRPr="00C8530C">
          <w:rPr>
            <w:rPrChange w:id="1186" w:author="Bowen Lab" w:date="2022-08-18T14:03:00Z">
              <w:rPr/>
            </w:rPrChange>
          </w:rPr>
          <w:t>,</w:t>
        </w:r>
      </w:ins>
      <w:ins w:id="1187" w:author="Bowen Lab" w:date="2022-08-18T13:38:00Z">
        <w:r w:rsidR="0007167E" w:rsidRPr="00C8530C">
          <w:rPr>
            <w:rPrChange w:id="1188" w:author="Bowen Lab" w:date="2022-08-18T14:03:00Z">
              <w:rPr/>
            </w:rPrChange>
          </w:rPr>
          <w:t xml:space="preserve"> </w:t>
        </w:r>
      </w:ins>
      <w:ins w:id="1189" w:author="Bowen Lab" w:date="2022-08-18T13:40:00Z">
        <w:r w:rsidR="0007167E" w:rsidRPr="00C8530C">
          <w:rPr>
            <w:rPrChange w:id="1190" w:author="Bowen Lab" w:date="2022-08-18T14:03:00Z">
              <w:rPr/>
            </w:rPrChange>
          </w:rPr>
          <w:t xml:space="preserve">or </w:t>
        </w:r>
      </w:ins>
      <w:ins w:id="1191" w:author="Bowen Lab" w:date="2022-08-18T13:41:00Z">
        <w:r w:rsidR="0007167E" w:rsidRPr="00C8530C">
          <w:rPr>
            <w:rPrChange w:id="1192" w:author="Bowen Lab" w:date="2022-08-18T14:03:00Z">
              <w:rPr/>
            </w:rPrChange>
          </w:rPr>
          <w:t xml:space="preserve">“no” to </w:t>
        </w:r>
      </w:ins>
      <w:ins w:id="1193" w:author="Bowen Lab" w:date="2022-08-18T13:40:00Z">
        <w:r w:rsidR="0007167E" w:rsidRPr="00C8530C">
          <w:rPr>
            <w:rPrChange w:id="1194" w:author="Bowen Lab" w:date="2022-08-18T14:03:00Z">
              <w:rPr/>
            </w:rPrChange>
          </w:rPr>
          <w:t xml:space="preserve">exit </w:t>
        </w:r>
      </w:ins>
      <w:ins w:id="1195" w:author="Bowen Lab" w:date="2022-08-18T13:41:00Z">
        <w:r w:rsidR="0007167E" w:rsidRPr="00C8530C">
          <w:rPr>
            <w:rPrChange w:id="1196" w:author="Bowen Lab" w:date="2022-08-18T14:03:00Z">
              <w:rPr/>
            </w:rPrChange>
          </w:rPr>
          <w:t>and</w:t>
        </w:r>
      </w:ins>
      <w:ins w:id="1197" w:author="Bowen Lab" w:date="2022-08-18T13:40:00Z">
        <w:r w:rsidR="0007167E" w:rsidRPr="00C8530C">
          <w:rPr>
            <w:rPrChange w:id="1198" w:author="Bowen Lab" w:date="2022-08-18T14:03:00Z">
              <w:rPr/>
            </w:rPrChange>
          </w:rPr>
          <w:t xml:space="preserve"> view only filtered traces.</w:t>
        </w:r>
      </w:ins>
    </w:p>
    <w:p w14:paraId="54DD60A7" w14:textId="57CC6BBB" w:rsidR="00CC34FC" w:rsidRPr="00C8530C" w:rsidDel="00C8530C" w:rsidRDefault="0007167E" w:rsidP="00900C1C">
      <w:pPr>
        <w:numPr>
          <w:ilvl w:val="1"/>
          <w:numId w:val="2"/>
        </w:numPr>
        <w:spacing w:after="120"/>
        <w:contextualSpacing/>
        <w:rPr>
          <w:del w:id="1199" w:author="Changcheng Zhang" w:date="2022-08-16T14:11:00Z"/>
          <w:rPrChange w:id="1200" w:author="Bowen Lab" w:date="2022-08-18T14:03:00Z">
            <w:rPr>
              <w:del w:id="1201" w:author="Changcheng Zhang" w:date="2022-08-16T14:11:00Z"/>
            </w:rPr>
          </w:rPrChange>
        </w:rPr>
        <w:pPrChange w:id="1202" w:author="Bowen Lab" w:date="2022-08-18T13:53:00Z">
          <w:pPr>
            <w:ind w:left="1440"/>
          </w:pPr>
        </w:pPrChange>
      </w:pPr>
      <w:ins w:id="1203" w:author="Bowen Lab" w:date="2022-08-18T13:40:00Z">
        <w:r w:rsidRPr="00C8530C">
          <w:rPr>
            <w:rPrChange w:id="1204" w:author="Bowen Lab" w:date="2022-08-18T14:03:00Z">
              <w:rPr/>
            </w:rPrChange>
          </w:rPr>
          <w:t>If continuing, follow</w:t>
        </w:r>
      </w:ins>
      <w:ins w:id="1205" w:author="Bowen Lab" w:date="2022-08-18T13:39:00Z">
        <w:r w:rsidRPr="00C8530C">
          <w:rPr>
            <w:rPrChange w:id="1206" w:author="Bowen Lab" w:date="2022-08-18T14:03:00Z">
              <w:rPr/>
            </w:rPrChange>
          </w:rPr>
          <w:t xml:space="preserve"> the prompts</w:t>
        </w:r>
      </w:ins>
      <w:ins w:id="1207" w:author="Bowen Lab" w:date="2022-08-18T13:40:00Z">
        <w:r w:rsidRPr="00C8530C">
          <w:rPr>
            <w:rPrChange w:id="1208" w:author="Bowen Lab" w:date="2022-08-18T14:03:00Z">
              <w:rPr/>
            </w:rPrChange>
          </w:rPr>
          <w:t xml:space="preserve"> to</w:t>
        </w:r>
      </w:ins>
      <w:ins w:id="1209" w:author="Changcheng Zhang" w:date="2022-08-16T14:06:00Z">
        <w:del w:id="1210" w:author="Bowen Lab" w:date="2022-08-18T13:39:00Z">
          <w:r w:rsidR="00CC34FC" w:rsidRPr="00C8530C" w:rsidDel="0007167E">
            <w:rPr>
              <w:rFonts w:hint="eastAsia"/>
              <w:rPrChange w:id="1211" w:author="Bowen Lab" w:date="2022-08-18T14:03:00Z">
                <w:rPr>
                  <w:rFonts w:hint="eastAsia"/>
                </w:rPr>
              </w:rPrChange>
            </w:rPr>
            <w:delText>If</w:delText>
          </w:r>
          <w:r w:rsidR="00CC34FC" w:rsidRPr="00C8530C" w:rsidDel="0007167E">
            <w:rPr>
              <w:lang w:val="en-US"/>
              <w:rPrChange w:id="1212" w:author="Bowen Lab" w:date="2022-08-18T14:03:00Z">
                <w:rPr>
                  <w:lang w:val="en-US"/>
                </w:rPr>
              </w:rPrChange>
            </w:rPr>
            <w:delText xml:space="preserve"> you choose to view traces</w:delText>
          </w:r>
        </w:del>
        <w:del w:id="1213" w:author="Bowen Lab" w:date="2022-08-18T13:40:00Z">
          <w:r w:rsidR="00CC34FC" w:rsidRPr="00C8530C" w:rsidDel="0007167E">
            <w:rPr>
              <w:lang w:val="en-US"/>
              <w:rPrChange w:id="1214" w:author="Bowen Lab" w:date="2022-08-18T14:03:00Z">
                <w:rPr>
                  <w:lang w:val="en-US"/>
                </w:rPr>
              </w:rPrChange>
            </w:rPr>
            <w:delText>,</w:delText>
          </w:r>
        </w:del>
        <w:r w:rsidR="00CC34FC" w:rsidRPr="00C8530C">
          <w:rPr>
            <w:lang w:val="en-US"/>
            <w:rPrChange w:id="1215" w:author="Bowen Lab" w:date="2022-08-18T14:03:00Z">
              <w:rPr>
                <w:lang w:val="en-US"/>
              </w:rPr>
            </w:rPrChange>
          </w:rPr>
          <w:t xml:space="preserve"> s</w:t>
        </w:r>
        <w:r w:rsidR="00CC34FC" w:rsidRPr="00C8530C">
          <w:rPr>
            <w:rPrChange w:id="1216" w:author="Bowen Lab" w:date="2022-08-18T14:03:00Z">
              <w:rPr/>
            </w:rPrChange>
          </w:rPr>
          <w:t>elect FRET as the Trace View mode</w:t>
        </w:r>
      </w:ins>
      <w:ins w:id="1217" w:author="Bowen Lab" w:date="2022-08-18T13:40:00Z">
        <w:r w:rsidRPr="00C8530C">
          <w:rPr>
            <w:rPrChange w:id="1218" w:author="Bowen Lab" w:date="2022-08-18T14:03:00Z">
              <w:rPr/>
            </w:rPrChange>
          </w:rPr>
          <w:t>.</w:t>
        </w:r>
      </w:ins>
    </w:p>
    <w:p w14:paraId="584DC211" w14:textId="77777777" w:rsidR="00C8530C" w:rsidRPr="00C8530C" w:rsidRDefault="00C8530C" w:rsidP="00900C1C">
      <w:pPr>
        <w:numPr>
          <w:ilvl w:val="1"/>
          <w:numId w:val="2"/>
        </w:numPr>
        <w:spacing w:after="120"/>
        <w:contextualSpacing/>
        <w:rPr>
          <w:ins w:id="1219" w:author="Bowen Lab" w:date="2022-08-18T13:54:00Z"/>
          <w:rPrChange w:id="1220" w:author="Bowen Lab" w:date="2022-08-18T14:03:00Z">
            <w:rPr>
              <w:ins w:id="1221" w:author="Bowen Lab" w:date="2022-08-18T13:54:00Z"/>
            </w:rPr>
          </w:rPrChange>
        </w:rPr>
        <w:pPrChange w:id="1222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</w:p>
    <w:p w14:paraId="0000001C" w14:textId="4F276C6B" w:rsidR="004E796A" w:rsidRPr="00C8530C" w:rsidRDefault="0042463E" w:rsidP="00C8530C">
      <w:pPr>
        <w:spacing w:after="120"/>
        <w:ind w:left="1440"/>
        <w:contextualSpacing/>
        <w:rPr>
          <w:rPrChange w:id="1223" w:author="Bowen Lab" w:date="2022-08-18T14:03:00Z">
            <w:rPr/>
          </w:rPrChange>
        </w:rPr>
        <w:pPrChange w:id="1224" w:author="Bowen Lab" w:date="2022-08-18T13:54:00Z">
          <w:pPr>
            <w:ind w:left="1440"/>
          </w:pPr>
        </w:pPrChange>
      </w:pPr>
      <w:del w:id="1225" w:author="Changcheng Zhang" w:date="2022-08-16T14:11:00Z">
        <w:r w:rsidRPr="00C8530C" w:rsidDel="00637BC2">
          <w:rPr>
            <w:highlight w:val="yellow"/>
            <w:rPrChange w:id="1226" w:author="Bowen Lab" w:date="2022-08-18T14:03:00Z">
              <w:rPr/>
            </w:rPrChange>
          </w:rPr>
          <w:delText>(There’s also an option for checking the traces one by one and selecting and saving good traces individually in a .itx file. But saving traces at this step is tedious, we recommend jumping to step 3)</w:delText>
        </w:r>
      </w:del>
    </w:p>
    <w:p w14:paraId="0000001D" w14:textId="0EAA0914" w:rsidR="004E796A" w:rsidRPr="00C8530C" w:rsidRDefault="0042463E" w:rsidP="00900C1C">
      <w:pPr>
        <w:numPr>
          <w:ilvl w:val="0"/>
          <w:numId w:val="2"/>
        </w:numPr>
        <w:spacing w:after="120"/>
        <w:contextualSpacing/>
        <w:rPr>
          <w:b/>
          <w:bCs/>
          <w:i/>
          <w:rPrChange w:id="1227" w:author="Bowen Lab" w:date="2022-08-18T14:03:00Z">
            <w:rPr/>
          </w:rPrChange>
        </w:rPr>
        <w:pPrChange w:id="1228" w:author="Bowen Lab" w:date="2022-08-18T13:53:00Z">
          <w:pPr>
            <w:numPr>
              <w:numId w:val="2"/>
            </w:numPr>
            <w:ind w:left="720" w:hanging="360"/>
          </w:pPr>
        </w:pPrChange>
      </w:pPr>
      <w:del w:id="1229" w:author="Bowen Lab" w:date="2022-08-18T13:55:00Z">
        <w:r w:rsidRPr="00C8530C" w:rsidDel="00C8530C">
          <w:rPr>
            <w:b/>
            <w:bCs/>
            <w:i/>
            <w:rPrChange w:id="1230" w:author="Bowen Lab" w:date="2022-08-18T14:03:00Z">
              <w:rPr>
                <w:i/>
              </w:rPr>
            </w:rPrChange>
          </w:rPr>
          <w:delText>Good traces selection</w:delText>
        </w:r>
      </w:del>
      <w:ins w:id="1231" w:author="Bowen Lab" w:date="2022-08-18T13:55:00Z">
        <w:r w:rsidR="00C8530C" w:rsidRPr="00C8530C">
          <w:rPr>
            <w:b/>
            <w:bCs/>
            <w:i/>
            <w:rPrChange w:id="1232" w:author="Bowen Lab" w:date="2022-08-18T14:03:00Z">
              <w:rPr>
                <w:b/>
                <w:bCs/>
                <w:i/>
              </w:rPr>
            </w:rPrChange>
          </w:rPr>
          <w:t>Select traces</w:t>
        </w:r>
      </w:ins>
    </w:p>
    <w:p w14:paraId="0000001E" w14:textId="267B6BC2" w:rsidR="004E796A" w:rsidRPr="00C8530C" w:rsidRDefault="0042463E" w:rsidP="00900C1C">
      <w:pPr>
        <w:numPr>
          <w:ilvl w:val="1"/>
          <w:numId w:val="2"/>
        </w:numPr>
        <w:spacing w:after="120"/>
        <w:contextualSpacing/>
        <w:rPr>
          <w:b/>
          <w:rPrChange w:id="1233" w:author="Bowen Lab" w:date="2022-08-18T14:03:00Z">
            <w:rPr/>
          </w:rPrChange>
        </w:rPr>
        <w:pPrChange w:id="123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235" w:author="Changcheng Zhang" w:date="2022-08-16T12:33:00Z">
        <w:r w:rsidRPr="00C8530C" w:rsidDel="00022DC6">
          <w:rPr>
            <w:rPrChange w:id="1236" w:author="Bowen Lab" w:date="2022-08-18T14:03:00Z">
              <w:rPr/>
            </w:rPrChange>
          </w:rPr>
          <w:delText xml:space="preserve">Open </w:delText>
        </w:r>
      </w:del>
      <w:ins w:id="1237" w:author="Changcheng Zhang" w:date="2022-08-16T12:33:00Z">
        <w:r w:rsidR="00022DC6" w:rsidRPr="00C8530C">
          <w:rPr>
            <w:rPrChange w:id="1238" w:author="Bowen Lab" w:date="2022-08-18T14:03:00Z">
              <w:rPr/>
            </w:rPrChange>
          </w:rPr>
          <w:t xml:space="preserve">Run </w:t>
        </w:r>
      </w:ins>
      <w:del w:id="1239" w:author="Bowen Lab" w:date="2022-08-18T13:40:00Z">
        <w:r w:rsidRPr="00C8530C" w:rsidDel="0007167E">
          <w:rPr>
            <w:b/>
            <w:iCs/>
            <w:rPrChange w:id="1240" w:author="Bowen Lab" w:date="2022-08-18T14:03:00Z">
              <w:rPr/>
            </w:rPrChange>
          </w:rPr>
          <w:delText>“</w:delText>
        </w:r>
      </w:del>
      <w:r w:rsidRPr="00C8530C">
        <w:rPr>
          <w:b/>
          <w:iCs/>
          <w:rPrChange w:id="1241" w:author="Bowen Lab" w:date="2022-08-18T14:03:00Z">
            <w:rPr/>
          </w:rPrChange>
        </w:rPr>
        <w:t>BowenLab_PruningTraceView.m</w:t>
      </w:r>
      <w:del w:id="1242" w:author="Bowen Lab" w:date="2022-08-18T13:40:00Z">
        <w:r w:rsidRPr="00C8530C" w:rsidDel="0007167E">
          <w:rPr>
            <w:b/>
            <w:iCs/>
            <w:rPrChange w:id="1243" w:author="Bowen Lab" w:date="2022-08-18T14:03:00Z">
              <w:rPr/>
            </w:rPrChange>
          </w:rPr>
          <w:delText>”</w:delText>
        </w:r>
      </w:del>
      <w:r w:rsidRPr="00C8530C">
        <w:rPr>
          <w:b/>
          <w:rPrChange w:id="1244" w:author="Bowen Lab" w:date="2022-08-18T14:03:00Z">
            <w:rPr/>
          </w:rPrChange>
        </w:rPr>
        <w:t xml:space="preserve"> </w:t>
      </w:r>
      <w:del w:id="1245" w:author="Changcheng Zhang" w:date="2022-08-16T13:01:00Z">
        <w:r w:rsidRPr="00C8530C" w:rsidDel="00937997">
          <w:rPr>
            <w:b/>
            <w:rPrChange w:id="1246" w:author="Bowen Lab" w:date="2022-08-18T14:03:00Z">
              <w:rPr/>
            </w:rPrChange>
          </w:rPr>
          <w:delText>in Matlab</w:delText>
        </w:r>
      </w:del>
    </w:p>
    <w:p w14:paraId="5DCCB69D" w14:textId="6D398ABF" w:rsidR="00C8530C" w:rsidRPr="00C8530C" w:rsidRDefault="0042463E" w:rsidP="00C8530C">
      <w:pPr>
        <w:numPr>
          <w:ilvl w:val="1"/>
          <w:numId w:val="2"/>
        </w:numPr>
        <w:spacing w:after="120"/>
        <w:contextualSpacing/>
        <w:rPr>
          <w:ins w:id="1247" w:author="Bowen Lab" w:date="2022-08-18T13:55:00Z"/>
          <w:rPrChange w:id="1248" w:author="Bowen Lab" w:date="2022-08-18T14:03:00Z">
            <w:rPr>
              <w:ins w:id="1249" w:author="Bowen Lab" w:date="2022-08-18T13:55:00Z"/>
            </w:rPr>
          </w:rPrChange>
        </w:rPr>
      </w:pPr>
      <w:del w:id="1250" w:author="Changcheng Zhang" w:date="2022-08-16T13:01:00Z">
        <w:r w:rsidRPr="00C8530C" w:rsidDel="00937997">
          <w:rPr>
            <w:rPrChange w:id="1251" w:author="Bowen Lab" w:date="2022-08-18T14:03:00Z">
              <w:rPr/>
            </w:rPrChange>
          </w:rPr>
          <w:delText>Run the script and s</w:delText>
        </w:r>
      </w:del>
      <w:ins w:id="1252" w:author="Bowen Lab" w:date="2022-08-18T13:55:00Z">
        <w:r w:rsidR="00C8530C" w:rsidRPr="00C8530C">
          <w:rPr>
            <w:rPrChange w:id="1253" w:author="Bowen Lab" w:date="2022-08-18T14:03:00Z">
              <w:rPr/>
            </w:rPrChange>
          </w:rPr>
          <w:t>Follow the prompts to</w:t>
        </w:r>
        <w:r w:rsidR="00C8530C" w:rsidRPr="00C8530C">
          <w:rPr>
            <w:rPrChange w:id="1254" w:author="Bowen Lab" w:date="2022-08-18T14:03:00Z">
              <w:rPr/>
            </w:rPrChange>
          </w:rPr>
          <w:t xml:space="preserve"> </w:t>
        </w:r>
        <w:r w:rsidR="00C8530C" w:rsidRPr="00C8530C">
          <w:rPr>
            <w:rPrChange w:id="1255" w:author="Bowen Lab" w:date="2022-08-18T14:03:00Z">
              <w:rPr/>
            </w:rPrChange>
          </w:rPr>
          <w:t>enter the laser excitation sequence information.</w:t>
        </w:r>
      </w:ins>
    </w:p>
    <w:p w14:paraId="0000001F" w14:textId="6391D0C8" w:rsidR="004E796A" w:rsidRPr="00C8530C" w:rsidRDefault="00C8530C" w:rsidP="00900C1C">
      <w:pPr>
        <w:numPr>
          <w:ilvl w:val="1"/>
          <w:numId w:val="2"/>
        </w:numPr>
        <w:spacing w:after="120"/>
        <w:contextualSpacing/>
        <w:rPr>
          <w:ins w:id="1256" w:author="Bowen Lab" w:date="2022-08-18T13:55:00Z"/>
          <w:rPrChange w:id="1257" w:author="Bowen Lab" w:date="2022-08-18T14:03:00Z">
            <w:rPr>
              <w:ins w:id="1258" w:author="Bowen Lab" w:date="2022-08-18T13:55:00Z"/>
            </w:rPr>
          </w:rPrChange>
        </w:rPr>
        <w:pPrChange w:id="1259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260" w:author="Bowen Lab" w:date="2022-08-18T13:55:00Z">
        <w:r w:rsidRPr="00C8530C">
          <w:rPr>
            <w:rPrChange w:id="1261" w:author="Bowen Lab" w:date="2022-08-18T14:03:00Z">
              <w:rPr/>
            </w:rPrChange>
          </w:rPr>
          <w:t xml:space="preserve">Follow the prompts </w:t>
        </w:r>
      </w:ins>
      <w:ins w:id="1262" w:author="Changcheng Zhang" w:date="2022-08-16T13:01:00Z">
        <w:del w:id="1263" w:author="Bowen Lab" w:date="2022-08-18T13:55:00Z">
          <w:r w:rsidR="00937997" w:rsidRPr="00C8530C" w:rsidDel="00C8530C">
            <w:rPr>
              <w:rPrChange w:id="1264" w:author="Bowen Lab" w:date="2022-08-18T14:03:00Z">
                <w:rPr/>
              </w:rPrChange>
            </w:rPr>
            <w:delText>S</w:delText>
          </w:r>
        </w:del>
      </w:ins>
      <w:del w:id="1265" w:author="Bowen Lab" w:date="2022-08-18T13:55:00Z">
        <w:r w:rsidR="0042463E" w:rsidRPr="00C8530C" w:rsidDel="00C8530C">
          <w:rPr>
            <w:rPrChange w:id="1266" w:author="Bowen Lab" w:date="2022-08-18T14:03:00Z">
              <w:rPr/>
            </w:rPrChange>
          </w:rPr>
          <w:delText xml:space="preserve">et the correct laser sequence, </w:delText>
        </w:r>
      </w:del>
      <w:r w:rsidR="0042463E" w:rsidRPr="00C8530C">
        <w:rPr>
          <w:rPrChange w:id="1267" w:author="Bowen Lab" w:date="2022-08-18T14:03:00Z">
            <w:rPr/>
          </w:rPrChange>
        </w:rPr>
        <w:t xml:space="preserve">then load the </w:t>
      </w:r>
      <w:ins w:id="1268" w:author="Bowen Lab" w:date="2022-08-18T13:55:00Z">
        <w:r w:rsidRPr="00C8530C">
          <w:rPr>
            <w:rPrChange w:id="1269" w:author="Bowen Lab" w:date="2022-08-18T14:03:00Z">
              <w:rPr/>
            </w:rPrChange>
          </w:rPr>
          <w:t>*</w:t>
        </w:r>
      </w:ins>
      <w:r w:rsidR="0042463E" w:rsidRPr="00C8530C">
        <w:rPr>
          <w:i/>
          <w:iCs/>
          <w:rPrChange w:id="1270" w:author="Bowen Lab" w:date="2022-08-18T14:03:00Z">
            <w:rPr/>
          </w:rPrChange>
        </w:rPr>
        <w:t>.traces</w:t>
      </w:r>
      <w:r w:rsidR="0042463E" w:rsidRPr="00C8530C">
        <w:rPr>
          <w:rPrChange w:id="1271" w:author="Bowen Lab" w:date="2022-08-18T14:03:00Z">
            <w:rPr/>
          </w:rPrChange>
        </w:rPr>
        <w:t xml:space="preserve"> file</w:t>
      </w:r>
      <w:ins w:id="1272" w:author="Bowen Lab" w:date="2022-08-18T13:55:00Z">
        <w:r w:rsidRPr="00C8530C">
          <w:rPr>
            <w:rPrChange w:id="1273" w:author="Bowen Lab" w:date="2022-08-18T14:03:00Z">
              <w:rPr/>
            </w:rPrChange>
          </w:rPr>
          <w:t xml:space="preserve"> from Step 2.6.</w:t>
        </w:r>
      </w:ins>
    </w:p>
    <w:p w14:paraId="6C038290" w14:textId="4F89D536" w:rsidR="00C8530C" w:rsidRPr="00C8530C" w:rsidRDefault="00C8530C" w:rsidP="00900C1C">
      <w:pPr>
        <w:numPr>
          <w:ilvl w:val="1"/>
          <w:numId w:val="2"/>
        </w:numPr>
        <w:spacing w:after="120"/>
        <w:contextualSpacing/>
        <w:rPr>
          <w:rPrChange w:id="1274" w:author="Bowen Lab" w:date="2022-08-18T14:03:00Z">
            <w:rPr/>
          </w:rPrChange>
        </w:rPr>
        <w:pPrChange w:id="1275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276" w:author="Bowen Lab" w:date="2022-08-18T13:56:00Z">
        <w:r w:rsidRPr="00C8530C">
          <w:rPr>
            <w:rPrChange w:id="1277" w:author="Bowen Lab" w:date="2022-08-18T14:03:00Z">
              <w:rPr/>
            </w:rPrChange>
          </w:rPr>
          <w:t xml:space="preserve">Manually examine traces selecting those </w:t>
        </w:r>
        <w:r w:rsidRPr="00C8530C">
          <w:rPr>
            <w:rPrChange w:id="1278" w:author="Bowen Lab" w:date="2022-08-18T14:03:00Z">
              <w:rPr/>
            </w:rPrChange>
          </w:rPr>
          <w:t>meeting the experimental criteria.</w:t>
        </w:r>
      </w:ins>
    </w:p>
    <w:p w14:paraId="77D34E43" w14:textId="006E4725" w:rsidR="00C8530C" w:rsidRPr="00C8530C" w:rsidRDefault="00C8530C" w:rsidP="00C8530C">
      <w:pPr>
        <w:numPr>
          <w:ilvl w:val="2"/>
          <w:numId w:val="2"/>
        </w:numPr>
        <w:spacing w:after="120"/>
        <w:contextualSpacing/>
        <w:rPr>
          <w:ins w:id="1279" w:author="Bowen Lab" w:date="2022-08-18T13:58:00Z"/>
          <w:rPrChange w:id="1280" w:author="Bowen Lab" w:date="2022-08-18T14:03:00Z">
            <w:rPr>
              <w:ins w:id="1281" w:author="Bowen Lab" w:date="2022-08-18T13:58:00Z"/>
            </w:rPr>
          </w:rPrChange>
        </w:rPr>
        <w:pPrChange w:id="1282" w:author="Bowen Lab" w:date="2022-08-18T13:57:00Z">
          <w:pPr>
            <w:numPr>
              <w:ilvl w:val="1"/>
              <w:numId w:val="2"/>
            </w:numPr>
            <w:ind w:left="1440" w:hanging="360"/>
          </w:pPr>
        </w:pPrChange>
      </w:pPr>
      <w:ins w:id="1283" w:author="Bowen Lab" w:date="2022-08-18T13:58:00Z">
        <w:r w:rsidRPr="00C8530C">
          <w:rPr>
            <w:rPrChange w:id="1284" w:author="Bowen Lab" w:date="2022-08-18T14:03:00Z">
              <w:rPr/>
            </w:rPrChange>
          </w:rPr>
          <w:t>Press Enter to pass traces that are not to be included in the analysis</w:t>
        </w:r>
        <w:r w:rsidRPr="00C8530C">
          <w:rPr>
            <w:rPrChange w:id="1285" w:author="Bowen Lab" w:date="2022-08-18T14:03:00Z">
              <w:rPr/>
            </w:rPrChange>
          </w:rPr>
          <w:t xml:space="preserve">. </w:t>
        </w:r>
      </w:ins>
    </w:p>
    <w:p w14:paraId="791429EA" w14:textId="2F8E0E9C" w:rsidR="00C8530C" w:rsidRPr="00C8530C" w:rsidRDefault="00C8530C" w:rsidP="00C8530C">
      <w:pPr>
        <w:numPr>
          <w:ilvl w:val="2"/>
          <w:numId w:val="2"/>
        </w:numPr>
        <w:spacing w:after="120"/>
        <w:contextualSpacing/>
        <w:rPr>
          <w:ins w:id="1286" w:author="Bowen Lab" w:date="2022-08-18T13:57:00Z"/>
          <w:rPrChange w:id="1287" w:author="Bowen Lab" w:date="2022-08-18T14:03:00Z">
            <w:rPr>
              <w:ins w:id="1288" w:author="Bowen Lab" w:date="2022-08-18T13:57:00Z"/>
            </w:rPr>
          </w:rPrChange>
        </w:rPr>
        <w:pPrChange w:id="1289" w:author="Bowen Lab" w:date="2022-08-18T13:57:00Z">
          <w:pPr>
            <w:numPr>
              <w:ilvl w:val="1"/>
              <w:numId w:val="2"/>
            </w:numPr>
            <w:ind w:left="1440" w:hanging="360"/>
          </w:pPr>
        </w:pPrChange>
      </w:pPr>
      <w:ins w:id="1290" w:author="Bowen Lab" w:date="2022-08-18T13:57:00Z">
        <w:r w:rsidRPr="00C8530C">
          <w:rPr>
            <w:rPrChange w:id="1291" w:author="Bowen Lab" w:date="2022-08-18T14:03:00Z">
              <w:rPr/>
            </w:rPrChange>
          </w:rPr>
          <w:t xml:space="preserve">Press “s” to save the selected traces </w:t>
        </w:r>
      </w:ins>
    </w:p>
    <w:p w14:paraId="3F5CC801" w14:textId="6571B5D6" w:rsidR="00C8530C" w:rsidRPr="00C8530C" w:rsidRDefault="00C8530C" w:rsidP="00C8530C">
      <w:pPr>
        <w:numPr>
          <w:ilvl w:val="2"/>
          <w:numId w:val="2"/>
        </w:numPr>
        <w:spacing w:after="120"/>
        <w:contextualSpacing/>
        <w:rPr>
          <w:ins w:id="1292" w:author="Bowen Lab" w:date="2022-08-18T13:58:00Z"/>
          <w:rPrChange w:id="1293" w:author="Bowen Lab" w:date="2022-08-18T14:03:00Z">
            <w:rPr>
              <w:ins w:id="1294" w:author="Bowen Lab" w:date="2022-08-18T13:58:00Z"/>
            </w:rPr>
          </w:rPrChange>
        </w:rPr>
        <w:pPrChange w:id="1295" w:author="Bowen Lab" w:date="2022-08-18T13:58:00Z">
          <w:pPr>
            <w:numPr>
              <w:ilvl w:val="1"/>
              <w:numId w:val="2"/>
            </w:numPr>
            <w:ind w:left="1440" w:hanging="360"/>
          </w:pPr>
        </w:pPrChange>
      </w:pPr>
      <w:ins w:id="1296" w:author="Bowen Lab" w:date="2022-08-18T13:58:00Z">
        <w:r w:rsidRPr="00C8530C">
          <w:rPr>
            <w:rPrChange w:id="1297" w:author="Bowen Lab" w:date="2022-08-18T14:03:00Z">
              <w:rPr/>
            </w:rPrChange>
          </w:rPr>
          <w:t>Press “b” to back up one trace.</w:t>
        </w:r>
      </w:ins>
    </w:p>
    <w:p w14:paraId="405B516F" w14:textId="522449F6" w:rsidR="00C8530C" w:rsidRPr="00C8530C" w:rsidRDefault="00C8530C" w:rsidP="00437CE4">
      <w:pPr>
        <w:numPr>
          <w:ilvl w:val="2"/>
          <w:numId w:val="2"/>
        </w:numPr>
        <w:spacing w:after="120"/>
        <w:contextualSpacing/>
        <w:rPr>
          <w:ins w:id="1298" w:author="Bowen Lab" w:date="2022-08-18T13:58:00Z"/>
          <w:rPrChange w:id="1299" w:author="Bowen Lab" w:date="2022-08-18T14:03:00Z">
            <w:rPr>
              <w:ins w:id="1300" w:author="Bowen Lab" w:date="2022-08-18T13:58:00Z"/>
            </w:rPr>
          </w:rPrChange>
        </w:rPr>
        <w:pPrChange w:id="1301" w:author="Bowen Lab" w:date="2022-08-18T13:58:00Z">
          <w:pPr>
            <w:numPr>
              <w:ilvl w:val="1"/>
              <w:numId w:val="2"/>
            </w:numPr>
            <w:ind w:left="1440" w:hanging="360"/>
          </w:pPr>
        </w:pPrChange>
      </w:pPr>
      <w:ins w:id="1302" w:author="Bowen Lab" w:date="2022-08-18T13:58:00Z">
        <w:r w:rsidRPr="00C8530C">
          <w:rPr>
            <w:rPrChange w:id="1303" w:author="Bowen Lab" w:date="2022-08-18T14:03:00Z">
              <w:rPr/>
            </w:rPrChange>
          </w:rPr>
          <w:t>Press “q” to quit early. The script will terminate after all traces have been examined.</w:t>
        </w:r>
      </w:ins>
    </w:p>
    <w:p w14:paraId="00000020" w14:textId="76A08E8D" w:rsidR="004E796A" w:rsidRPr="00C8530C" w:rsidRDefault="00C8530C" w:rsidP="00900C1C">
      <w:pPr>
        <w:numPr>
          <w:ilvl w:val="1"/>
          <w:numId w:val="2"/>
        </w:numPr>
        <w:spacing w:after="120"/>
        <w:contextualSpacing/>
        <w:rPr>
          <w:ins w:id="1304" w:author="Bowen Lab" w:date="2022-08-18T14:02:00Z"/>
          <w:rPrChange w:id="1305" w:author="Bowen Lab" w:date="2022-08-18T14:03:00Z">
            <w:rPr>
              <w:ins w:id="1306" w:author="Bowen Lab" w:date="2022-08-18T14:02:00Z"/>
            </w:rPr>
          </w:rPrChange>
        </w:rPr>
        <w:pPrChange w:id="1307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308" w:author="Bowen Lab" w:date="2022-08-18T13:58:00Z">
        <w:r w:rsidRPr="00C8530C">
          <w:rPr>
            <w:rPrChange w:id="1309" w:author="Bowen Lab" w:date="2022-08-18T14:03:00Z">
              <w:rPr/>
            </w:rPrChange>
          </w:rPr>
          <w:t xml:space="preserve">Each selected intensity </w:t>
        </w:r>
      </w:ins>
      <w:del w:id="1310" w:author="Bowen Lab" w:date="2022-08-18T13:57:00Z">
        <w:r w:rsidR="0042463E" w:rsidRPr="00C8530C" w:rsidDel="00C8530C">
          <w:rPr>
            <w:rPrChange w:id="1311" w:author="Bowen Lab" w:date="2022-08-18T14:03:00Z">
              <w:rPr/>
            </w:rPrChange>
          </w:rPr>
          <w:delText xml:space="preserve">Press “s” to save good traces, </w:delText>
        </w:r>
      </w:del>
      <w:del w:id="1312" w:author="Bowen Lab" w:date="2022-08-18T13:58:00Z">
        <w:r w:rsidR="0042463E" w:rsidRPr="00C8530C" w:rsidDel="00C8530C">
          <w:rPr>
            <w:rPrChange w:id="1313" w:author="Bowen Lab" w:date="2022-08-18T14:03:00Z">
              <w:rPr/>
            </w:rPrChange>
          </w:rPr>
          <w:delText xml:space="preserve">and “b” to back up; </w:delText>
        </w:r>
      </w:del>
      <w:r w:rsidR="0042463E" w:rsidRPr="00C8530C">
        <w:rPr>
          <w:rPrChange w:id="1314" w:author="Bowen Lab" w:date="2022-08-18T14:03:00Z">
            <w:rPr/>
          </w:rPrChange>
        </w:rPr>
        <w:t>trace</w:t>
      </w:r>
      <w:del w:id="1315" w:author="Bowen Lab" w:date="2022-08-18T13:59:00Z">
        <w:r w:rsidR="0042463E" w:rsidRPr="00C8530C" w:rsidDel="00C8530C">
          <w:rPr>
            <w:rPrChange w:id="1316" w:author="Bowen Lab" w:date="2022-08-18T14:03:00Z">
              <w:rPr/>
            </w:rPrChange>
          </w:rPr>
          <w:delText>s</w:delText>
        </w:r>
      </w:del>
      <w:r w:rsidR="0042463E" w:rsidRPr="00C8530C">
        <w:rPr>
          <w:rPrChange w:id="1317" w:author="Bowen Lab" w:date="2022-08-18T14:03:00Z">
            <w:rPr/>
          </w:rPrChange>
        </w:rPr>
        <w:t xml:space="preserve"> </w:t>
      </w:r>
      <w:del w:id="1318" w:author="Bowen Lab" w:date="2022-08-18T13:59:00Z">
        <w:r w:rsidR="0042463E" w:rsidRPr="00C8530C" w:rsidDel="00C8530C">
          <w:rPr>
            <w:rPrChange w:id="1319" w:author="Bowen Lab" w:date="2022-08-18T14:03:00Z">
              <w:rPr/>
            </w:rPrChange>
          </w:rPr>
          <w:delText xml:space="preserve">are </w:delText>
        </w:r>
      </w:del>
      <w:ins w:id="1320" w:author="Bowen Lab" w:date="2022-08-18T13:59:00Z">
        <w:r w:rsidRPr="00C8530C">
          <w:rPr>
            <w:rPrChange w:id="1321" w:author="Bowen Lab" w:date="2022-08-18T14:03:00Z">
              <w:rPr/>
            </w:rPrChange>
          </w:rPr>
          <w:t>is</w:t>
        </w:r>
        <w:r w:rsidRPr="00C8530C">
          <w:rPr>
            <w:rPrChange w:id="1322" w:author="Bowen Lab" w:date="2022-08-18T14:03:00Z">
              <w:rPr/>
            </w:rPrChange>
          </w:rPr>
          <w:t xml:space="preserve"> </w:t>
        </w:r>
      </w:ins>
      <w:r w:rsidR="0042463E" w:rsidRPr="00C8530C">
        <w:rPr>
          <w:rPrChange w:id="1323" w:author="Bowen Lab" w:date="2022-08-18T14:03:00Z">
            <w:rPr/>
          </w:rPrChange>
        </w:rPr>
        <w:t xml:space="preserve">saved </w:t>
      </w:r>
      <w:ins w:id="1324" w:author="Bowen Lab" w:date="2022-08-18T13:59:00Z">
        <w:r w:rsidRPr="00C8530C">
          <w:rPr>
            <w:rPrChange w:id="1325" w:author="Bowen Lab" w:date="2022-08-18T14:03:00Z">
              <w:rPr/>
            </w:rPrChange>
          </w:rPr>
          <w:t xml:space="preserve">as </w:t>
        </w:r>
      </w:ins>
      <w:r w:rsidR="0042463E" w:rsidRPr="00C8530C">
        <w:rPr>
          <w:rPrChange w:id="1326" w:author="Bowen Lab" w:date="2022-08-18T14:03:00Z">
            <w:rPr/>
          </w:rPrChange>
        </w:rPr>
        <w:t xml:space="preserve">individually </w:t>
      </w:r>
      <w:ins w:id="1327" w:author="Bowen Lab" w:date="2022-08-18T13:59:00Z">
        <w:r w:rsidRPr="00C8530C">
          <w:rPr>
            <w:rPrChange w:id="1328" w:author="Bowen Lab" w:date="2022-08-18T14:03:00Z">
              <w:rPr/>
            </w:rPrChange>
          </w:rPr>
          <w:t xml:space="preserve">files </w:t>
        </w:r>
      </w:ins>
      <w:r w:rsidR="0042463E" w:rsidRPr="00C8530C">
        <w:rPr>
          <w:rPrChange w:id="1329" w:author="Bowen Lab" w:date="2022-08-18T14:03:00Z">
            <w:rPr/>
          </w:rPrChange>
        </w:rPr>
        <w:t xml:space="preserve">in </w:t>
      </w:r>
      <w:ins w:id="1330" w:author="Bowen Lab" w:date="2022-08-18T13:59:00Z">
        <w:r w:rsidRPr="00C8530C">
          <w:rPr>
            <w:rPrChange w:id="1331" w:author="Bowen Lab" w:date="2022-08-18T14:03:00Z">
              <w:rPr/>
            </w:rPrChange>
          </w:rPr>
          <w:t xml:space="preserve">the Igor (Wavemetrics) file format </w:t>
        </w:r>
      </w:ins>
      <w:ins w:id="1332" w:author="Bowen Lab" w:date="2022-08-18T14:13:00Z">
        <w:r w:rsidR="00777943" w:rsidRPr="00777943">
          <w:rPr>
            <w:i/>
            <w:rPrChange w:id="1333" w:author="Bowen Lab" w:date="2022-08-18T14:13:00Z">
              <w:rPr/>
            </w:rPrChange>
          </w:rPr>
          <w:t>(</w:t>
        </w:r>
      </w:ins>
      <w:ins w:id="1334" w:author="Bowen Lab" w:date="2022-08-18T13:59:00Z">
        <w:r w:rsidRPr="00777943">
          <w:rPr>
            <w:i/>
            <w:rPrChange w:id="1335" w:author="Bowen Lab" w:date="2022-08-18T14:13:00Z">
              <w:rPr/>
            </w:rPrChange>
          </w:rPr>
          <w:t>*</w:t>
        </w:r>
      </w:ins>
      <w:r w:rsidR="0042463E" w:rsidRPr="00777943">
        <w:rPr>
          <w:i/>
          <w:iCs/>
          <w:rPrChange w:id="1336" w:author="Bowen Lab" w:date="2022-08-18T14:13:00Z">
            <w:rPr/>
          </w:rPrChange>
        </w:rPr>
        <w:t>.itx</w:t>
      </w:r>
      <w:del w:id="1337" w:author="Bowen Lab" w:date="2022-08-18T13:59:00Z">
        <w:r w:rsidR="0042463E" w:rsidRPr="00777943" w:rsidDel="00C8530C">
          <w:rPr>
            <w:i/>
            <w:iCs/>
            <w:rPrChange w:id="1338" w:author="Bowen Lab" w:date="2022-08-18T14:13:00Z">
              <w:rPr/>
            </w:rPrChange>
          </w:rPr>
          <w:delText xml:space="preserve"> </w:delText>
        </w:r>
      </w:del>
      <w:ins w:id="1339" w:author="Bowen Lab" w:date="2022-08-18T14:13:00Z">
        <w:r w:rsidR="00777943" w:rsidRPr="00777943">
          <w:rPr>
            <w:i/>
            <w:iCs/>
            <w:rPrChange w:id="1340" w:author="Bowen Lab" w:date="2022-08-18T14:13:00Z">
              <w:rPr>
                <w:i/>
                <w:iCs/>
              </w:rPr>
            </w:rPrChange>
          </w:rPr>
          <w:t>)</w:t>
        </w:r>
        <w:r w:rsidR="00777943">
          <w:rPr>
            <w:i/>
            <w:iCs/>
          </w:rPr>
          <w:t xml:space="preserve"> </w:t>
        </w:r>
      </w:ins>
      <w:ins w:id="1341" w:author="Bowen Lab" w:date="2022-08-18T13:59:00Z">
        <w:r w:rsidRPr="00C8530C">
          <w:rPr>
            <w:iCs/>
            <w:rPrChange w:id="1342" w:author="Bowen Lab" w:date="2022-08-18T14:03:00Z">
              <w:rPr>
                <w:iCs/>
              </w:rPr>
            </w:rPrChange>
          </w:rPr>
          <w:t>with the movie name and the molecule number</w:t>
        </w:r>
      </w:ins>
      <w:del w:id="1343" w:author="Bowen Lab" w:date="2022-08-18T13:59:00Z">
        <w:r w:rsidR="0042463E" w:rsidRPr="00C8530C" w:rsidDel="00C8530C">
          <w:rPr>
            <w:rPrChange w:id="1344" w:author="Bowen Lab" w:date="2022-08-18T14:03:00Z">
              <w:rPr/>
            </w:rPrChange>
          </w:rPr>
          <w:delText>files</w:delText>
        </w:r>
      </w:del>
      <w:ins w:id="1345" w:author="Bowen Lab" w:date="2022-08-18T13:54:00Z">
        <w:r w:rsidRPr="00C8530C">
          <w:rPr>
            <w:rPrChange w:id="1346" w:author="Bowen Lab" w:date="2022-08-18T14:03:00Z">
              <w:rPr/>
            </w:rPrChange>
          </w:rPr>
          <w:t>.</w:t>
        </w:r>
      </w:ins>
    </w:p>
    <w:p w14:paraId="2BB70F53" w14:textId="2D14D6B9" w:rsidR="00C8530C" w:rsidRDefault="00777943" w:rsidP="00900C1C">
      <w:pPr>
        <w:numPr>
          <w:ilvl w:val="1"/>
          <w:numId w:val="2"/>
        </w:numPr>
        <w:spacing w:after="120"/>
        <w:contextualSpacing/>
        <w:rPr>
          <w:ins w:id="1347" w:author="Bowen Lab" w:date="2022-08-18T14:05:00Z"/>
        </w:rPr>
        <w:pPrChange w:id="1348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349" w:author="Bowen Lab" w:date="2022-08-18T14:04:00Z">
        <w:r>
          <w:t xml:space="preserve">This script will output </w:t>
        </w:r>
      </w:ins>
      <w:ins w:id="1350" w:author="Bowen Lab" w:date="2022-08-18T14:05:00Z">
        <w:r>
          <w:t xml:space="preserve">some cursory </w:t>
        </w:r>
        <w:r w:rsidRPr="0042409A">
          <w:t>analysis</w:t>
        </w:r>
      </w:ins>
      <w:ins w:id="1351" w:author="Bowen Lab" w:date="2022-08-18T14:07:00Z">
        <w:r>
          <w:t xml:space="preserve"> for selected traces</w:t>
        </w:r>
      </w:ins>
      <w:ins w:id="1352" w:author="Bowen Lab" w:date="2022-08-18T14:14:00Z">
        <w:r w:rsidRPr="00777943">
          <w:t xml:space="preserve"> </w:t>
        </w:r>
        <w:r w:rsidRPr="0042409A">
          <w:t>into multiple text files</w:t>
        </w:r>
      </w:ins>
      <w:ins w:id="1353" w:author="Bowen Lab" w:date="2022-08-18T14:06:00Z">
        <w:r>
          <w:t>,</w:t>
        </w:r>
      </w:ins>
      <w:ins w:id="1354" w:author="Bowen Lab" w:date="2022-08-18T14:05:00Z">
        <w:r w:rsidRPr="0042409A">
          <w:t xml:space="preserve"> </w:t>
        </w:r>
      </w:ins>
      <w:ins w:id="1355" w:author="Bowen Lab" w:date="2022-08-18T14:14:00Z">
        <w:r>
          <w:t xml:space="preserve">which </w:t>
        </w:r>
      </w:ins>
      <w:ins w:id="1356" w:author="Bowen Lab" w:date="2022-08-18T14:05:00Z">
        <w:r>
          <w:t xml:space="preserve">based on the </w:t>
        </w:r>
      </w:ins>
      <w:ins w:id="1357" w:author="Bowen Lab" w:date="2022-08-18T14:06:00Z">
        <w:r>
          <w:t>first 10 frames of the movie</w:t>
        </w:r>
      </w:ins>
      <w:ins w:id="1358" w:author="Bowen Lab" w:date="2022-08-18T14:14:00Z">
        <w:r>
          <w:t>.</w:t>
        </w:r>
      </w:ins>
    </w:p>
    <w:p w14:paraId="423A25C7" w14:textId="084BB0B6" w:rsidR="00777943" w:rsidRDefault="00777943" w:rsidP="00777943">
      <w:pPr>
        <w:numPr>
          <w:ilvl w:val="2"/>
          <w:numId w:val="2"/>
        </w:numPr>
        <w:spacing w:after="120"/>
        <w:contextualSpacing/>
        <w:rPr>
          <w:ins w:id="1359" w:author="Bowen Lab" w:date="2022-08-18T14:05:00Z"/>
        </w:rPr>
        <w:pPrChange w:id="1360" w:author="Bowen Lab" w:date="2022-08-18T14:05:00Z">
          <w:pPr>
            <w:numPr>
              <w:ilvl w:val="1"/>
              <w:numId w:val="2"/>
            </w:numPr>
            <w:ind w:left="1440" w:hanging="360"/>
          </w:pPr>
        </w:pPrChange>
      </w:pPr>
      <w:ins w:id="1361" w:author="Bowen Lab" w:date="2022-08-18T14:05:00Z">
        <w:r w:rsidRPr="00777943">
          <w:rPr>
            <w:i/>
            <w:rPrChange w:id="1362" w:author="Bowen Lab" w:date="2022-08-18T14:07:00Z">
              <w:rPr/>
            </w:rPrChange>
          </w:rPr>
          <w:t>avg_FRET.txt</w:t>
        </w:r>
        <w:r>
          <w:t xml:space="preserve"> </w:t>
        </w:r>
        <w:r w:rsidRPr="0042409A">
          <w:t>contains the time-averaged FRET efficiency</w:t>
        </w:r>
        <w:r>
          <w:t>.</w:t>
        </w:r>
      </w:ins>
    </w:p>
    <w:p w14:paraId="39806E72" w14:textId="07168220" w:rsidR="00777943" w:rsidRDefault="00777943" w:rsidP="00777943">
      <w:pPr>
        <w:numPr>
          <w:ilvl w:val="2"/>
          <w:numId w:val="2"/>
        </w:numPr>
        <w:spacing w:after="120"/>
        <w:contextualSpacing/>
        <w:rPr>
          <w:ins w:id="1363" w:author="Bowen Lab" w:date="2022-08-18T14:08:00Z"/>
        </w:rPr>
      </w:pPr>
      <w:ins w:id="1364" w:author="Bowen Lab" w:date="2022-08-18T14:08:00Z">
        <w:r w:rsidRPr="00777943">
          <w:rPr>
            <w:i/>
            <w:rPrChange w:id="1365" w:author="Bowen Lab" w:date="2022-08-18T14:10:00Z">
              <w:rPr/>
            </w:rPrChange>
          </w:rPr>
          <w:t>avg_D.txt</w:t>
        </w:r>
      </w:ins>
      <w:ins w:id="1366" w:author="Bowen Lab" w:date="2022-08-18T14:09:00Z">
        <w:r>
          <w:t xml:space="preserve"> </w:t>
        </w:r>
        <w:r w:rsidRPr="0042409A">
          <w:t xml:space="preserve">contains the time-averaged </w:t>
        </w:r>
        <w:r>
          <w:t>intensity</w:t>
        </w:r>
        <w:r>
          <w:t xml:space="preserve"> for the donor channel</w:t>
        </w:r>
        <w:r>
          <w:t>.</w:t>
        </w:r>
      </w:ins>
    </w:p>
    <w:p w14:paraId="0F19D7B2" w14:textId="797611ED" w:rsidR="00777943" w:rsidRPr="0042409A" w:rsidRDefault="00777943" w:rsidP="00777943">
      <w:pPr>
        <w:numPr>
          <w:ilvl w:val="2"/>
          <w:numId w:val="2"/>
        </w:numPr>
        <w:spacing w:after="120"/>
        <w:contextualSpacing/>
        <w:rPr>
          <w:ins w:id="1367" w:author="Bowen Lab" w:date="2022-08-18T14:08:00Z"/>
        </w:rPr>
      </w:pPr>
      <w:ins w:id="1368" w:author="Bowen Lab" w:date="2022-08-18T14:08:00Z">
        <w:r w:rsidRPr="00777943">
          <w:rPr>
            <w:i/>
            <w:rPrChange w:id="1369" w:author="Bowen Lab" w:date="2022-08-18T14:10:00Z">
              <w:rPr/>
            </w:rPrChange>
          </w:rPr>
          <w:t>avg_A.txt</w:t>
        </w:r>
      </w:ins>
      <w:ins w:id="1370" w:author="Bowen Lab" w:date="2022-08-18T14:09:00Z">
        <w:r>
          <w:t xml:space="preserve"> </w:t>
        </w:r>
        <w:r w:rsidRPr="0042409A">
          <w:t xml:space="preserve">contains the time-averaged </w:t>
        </w:r>
        <w:r>
          <w:t xml:space="preserve">intensity for the </w:t>
        </w:r>
        <w:r w:rsidRPr="0042409A">
          <w:t xml:space="preserve">acceptor </w:t>
        </w:r>
        <w:r>
          <w:t>channel.</w:t>
        </w:r>
      </w:ins>
    </w:p>
    <w:p w14:paraId="5AC6E253" w14:textId="3B211500" w:rsidR="00777943" w:rsidRDefault="00777943" w:rsidP="00777943">
      <w:pPr>
        <w:numPr>
          <w:ilvl w:val="2"/>
          <w:numId w:val="2"/>
        </w:numPr>
        <w:spacing w:after="120"/>
        <w:contextualSpacing/>
        <w:rPr>
          <w:ins w:id="1371" w:author="Bowen Lab" w:date="2022-08-18T14:07:00Z"/>
        </w:rPr>
        <w:pPrChange w:id="1372" w:author="Bowen Lab" w:date="2022-08-18T14:05:00Z">
          <w:pPr>
            <w:numPr>
              <w:ilvl w:val="1"/>
              <w:numId w:val="2"/>
            </w:numPr>
            <w:ind w:left="1440" w:hanging="360"/>
          </w:pPr>
        </w:pPrChange>
      </w:pPr>
      <w:ins w:id="1373" w:author="Bowen Lab" w:date="2022-08-18T14:07:00Z">
        <w:r w:rsidRPr="00777943">
          <w:rPr>
            <w:i/>
            <w:rPrChange w:id="1374" w:author="Bowen Lab" w:date="2022-08-18T14:10:00Z">
              <w:rPr/>
            </w:rPrChange>
          </w:rPr>
          <w:t>s2n_D.txt</w:t>
        </w:r>
      </w:ins>
      <w:ins w:id="1375" w:author="Bowen Lab" w:date="2022-08-18T14:08:00Z">
        <w:r>
          <w:t xml:space="preserve"> </w:t>
        </w:r>
        <w:r w:rsidRPr="0042409A">
          <w:t xml:space="preserve">contains the time-averaged </w:t>
        </w:r>
        <w:r>
          <w:t>signal to noise for the donor channel</w:t>
        </w:r>
      </w:ins>
      <w:ins w:id="1376" w:author="Bowen Lab" w:date="2022-08-18T14:09:00Z">
        <w:r>
          <w:t xml:space="preserve"> (mean/std</w:t>
        </w:r>
      </w:ins>
      <w:ins w:id="1377" w:author="Bowen Lab" w:date="2022-08-18T14:10:00Z">
        <w:r>
          <w:t>ev</w:t>
        </w:r>
      </w:ins>
      <w:ins w:id="1378" w:author="Bowen Lab" w:date="2022-08-18T14:09:00Z">
        <w:r>
          <w:t>).</w:t>
        </w:r>
      </w:ins>
    </w:p>
    <w:p w14:paraId="003C5717" w14:textId="59D08F90" w:rsidR="00777943" w:rsidRDefault="00777943" w:rsidP="00777943">
      <w:pPr>
        <w:numPr>
          <w:ilvl w:val="2"/>
          <w:numId w:val="2"/>
        </w:numPr>
        <w:spacing w:after="120"/>
        <w:contextualSpacing/>
        <w:rPr>
          <w:ins w:id="1379" w:author="Bowen Lab" w:date="2022-08-18T14:07:00Z"/>
        </w:rPr>
        <w:pPrChange w:id="1380" w:author="Bowen Lab" w:date="2022-08-18T14:05:00Z">
          <w:pPr>
            <w:numPr>
              <w:ilvl w:val="1"/>
              <w:numId w:val="2"/>
            </w:numPr>
            <w:ind w:left="1440" w:hanging="360"/>
          </w:pPr>
        </w:pPrChange>
      </w:pPr>
      <w:ins w:id="1381" w:author="Bowen Lab" w:date="2022-08-18T14:07:00Z">
        <w:r w:rsidRPr="00777943">
          <w:rPr>
            <w:i/>
            <w:rPrChange w:id="1382" w:author="Bowen Lab" w:date="2022-08-18T14:10:00Z">
              <w:rPr/>
            </w:rPrChange>
          </w:rPr>
          <w:t>s2n_A.txt</w:t>
        </w:r>
      </w:ins>
      <w:ins w:id="1383" w:author="Bowen Lab" w:date="2022-08-18T14:09:00Z">
        <w:r>
          <w:t xml:space="preserve"> </w:t>
        </w:r>
        <w:r w:rsidRPr="0042409A">
          <w:t xml:space="preserve">contains the time-averaged </w:t>
        </w:r>
        <w:r>
          <w:t xml:space="preserve">signal to noise for the </w:t>
        </w:r>
        <w:r w:rsidRPr="0042409A">
          <w:t xml:space="preserve">acceptor </w:t>
        </w:r>
        <w:r>
          <w:t>channel</w:t>
        </w:r>
      </w:ins>
      <w:ins w:id="1384" w:author="Bowen Lab" w:date="2022-08-18T14:10:00Z">
        <w:r>
          <w:t xml:space="preserve"> </w:t>
        </w:r>
        <w:r>
          <w:t>(mean/std</w:t>
        </w:r>
        <w:r>
          <w:t>ev</w:t>
        </w:r>
        <w:r>
          <w:t>)</w:t>
        </w:r>
      </w:ins>
      <w:ins w:id="1385" w:author="Bowen Lab" w:date="2022-08-18T14:09:00Z">
        <w:r>
          <w:t>.</w:t>
        </w:r>
      </w:ins>
    </w:p>
    <w:p w14:paraId="630C6E63" w14:textId="77777777" w:rsidR="00C8530C" w:rsidRPr="00C8530C" w:rsidRDefault="00C8530C" w:rsidP="00C8530C">
      <w:pPr>
        <w:spacing w:after="120"/>
        <w:ind w:left="1440"/>
        <w:contextualSpacing/>
        <w:rPr>
          <w:rPrChange w:id="1386" w:author="Bowen Lab" w:date="2022-08-18T14:03:00Z">
            <w:rPr/>
          </w:rPrChange>
        </w:rPr>
        <w:pPrChange w:id="1387" w:author="Bowen Lab" w:date="2022-08-18T13:54:00Z">
          <w:pPr>
            <w:numPr>
              <w:ilvl w:val="1"/>
              <w:numId w:val="2"/>
            </w:numPr>
            <w:ind w:left="1440" w:hanging="360"/>
          </w:pPr>
        </w:pPrChange>
      </w:pPr>
    </w:p>
    <w:p w14:paraId="00000021" w14:textId="064E3E61" w:rsidR="004E796A" w:rsidRPr="00C8530C" w:rsidDel="00022DC6" w:rsidRDefault="0042463E" w:rsidP="00900C1C">
      <w:pPr>
        <w:spacing w:after="120"/>
        <w:ind w:left="1440"/>
        <w:contextualSpacing/>
        <w:rPr>
          <w:del w:id="1388" w:author="Changcheng Zhang" w:date="2022-08-16T12:33:00Z"/>
          <w:rPrChange w:id="1389" w:author="Bowen Lab" w:date="2022-08-18T14:03:00Z">
            <w:rPr>
              <w:del w:id="1390" w:author="Changcheng Zhang" w:date="2022-08-16T12:33:00Z"/>
            </w:rPr>
          </w:rPrChange>
        </w:rPr>
        <w:pPrChange w:id="1391" w:author="Bowen Lab" w:date="2022-08-18T13:53:00Z">
          <w:pPr>
            <w:ind w:left="1440"/>
          </w:pPr>
        </w:pPrChange>
      </w:pPr>
      <w:del w:id="1392" w:author="Changcheng Zhang" w:date="2022-08-16T12:33:00Z">
        <w:r w:rsidRPr="00C8530C" w:rsidDel="00022DC6">
          <w:rPr>
            <w:rPrChange w:id="1393" w:author="Bowen Lab" w:date="2022-08-18T14:03:00Z">
              <w:rPr/>
            </w:rPrChange>
          </w:rPr>
          <w:delText>(The script “BowenLab_PruningTraceView.m” automatically excludes the traces without bleaching, which saves a lot of time for trace selection.)</w:delText>
        </w:r>
      </w:del>
    </w:p>
    <w:p w14:paraId="00000022" w14:textId="36430B73" w:rsidR="004E796A" w:rsidRPr="00C8530C" w:rsidRDefault="0042463E" w:rsidP="00900C1C">
      <w:pPr>
        <w:numPr>
          <w:ilvl w:val="0"/>
          <w:numId w:val="2"/>
        </w:numPr>
        <w:spacing w:after="120"/>
        <w:contextualSpacing/>
        <w:rPr>
          <w:b/>
          <w:bCs/>
          <w:i/>
          <w:rPrChange w:id="1394" w:author="Bowen Lab" w:date="2022-08-18T14:03:00Z">
            <w:rPr/>
          </w:rPrChange>
        </w:rPr>
        <w:pPrChange w:id="1395" w:author="Bowen Lab" w:date="2022-08-18T13:53:00Z">
          <w:pPr>
            <w:numPr>
              <w:numId w:val="2"/>
            </w:numPr>
            <w:ind w:left="720" w:hanging="360"/>
          </w:pPr>
        </w:pPrChange>
      </w:pPr>
      <w:del w:id="1396" w:author="Bowen Lab" w:date="2022-08-18T14:03:00Z">
        <w:r w:rsidRPr="00C8530C" w:rsidDel="00C8530C">
          <w:rPr>
            <w:b/>
            <w:bCs/>
            <w:i/>
            <w:rPrChange w:id="1397" w:author="Bowen Lab" w:date="2022-08-18T14:03:00Z">
              <w:rPr>
                <w:i/>
              </w:rPr>
            </w:rPrChange>
          </w:rPr>
          <w:delText>Get final corrected point-wise</w:delText>
        </w:r>
      </w:del>
      <w:ins w:id="1398" w:author="Bowen Lab" w:date="2022-08-18T14:02:00Z">
        <w:r w:rsidR="00C8530C" w:rsidRPr="00C8530C">
          <w:rPr>
            <w:b/>
            <w:bCs/>
            <w:i/>
            <w:rPrChange w:id="1399" w:author="Bowen Lab" w:date="2022-08-18T14:03:00Z">
              <w:rPr>
                <w:b/>
                <w:bCs/>
                <w:i/>
              </w:rPr>
            </w:rPrChange>
          </w:rPr>
          <w:t>Calculate</w:t>
        </w:r>
      </w:ins>
      <w:r w:rsidRPr="00C8530C">
        <w:rPr>
          <w:b/>
          <w:bCs/>
          <w:i/>
          <w:rPrChange w:id="1400" w:author="Bowen Lab" w:date="2022-08-18T14:03:00Z">
            <w:rPr>
              <w:i/>
            </w:rPr>
          </w:rPrChange>
        </w:rPr>
        <w:t xml:space="preserve"> FRET efficiency</w:t>
      </w:r>
      <w:ins w:id="1401" w:author="Bowen Lab" w:date="2022-08-18T14:03:00Z">
        <w:r w:rsidR="00C8530C" w:rsidRPr="00C8530C">
          <w:rPr>
            <w:b/>
            <w:bCs/>
            <w:i/>
            <w:rPrChange w:id="1402" w:author="Bowen Lab" w:date="2022-08-18T14:03:00Z">
              <w:rPr>
                <w:b/>
                <w:bCs/>
                <w:i/>
              </w:rPr>
            </w:rPrChange>
          </w:rPr>
          <w:t xml:space="preserve"> for selected traces</w:t>
        </w:r>
      </w:ins>
    </w:p>
    <w:p w14:paraId="00000023" w14:textId="69F700F0" w:rsidR="004E796A" w:rsidRPr="00C8530C" w:rsidRDefault="0042463E" w:rsidP="00900C1C">
      <w:pPr>
        <w:numPr>
          <w:ilvl w:val="1"/>
          <w:numId w:val="2"/>
        </w:numPr>
        <w:spacing w:after="120"/>
        <w:contextualSpacing/>
        <w:rPr>
          <w:rPrChange w:id="1403" w:author="Bowen Lab" w:date="2022-08-18T14:03:00Z">
            <w:rPr/>
          </w:rPrChange>
        </w:rPr>
        <w:pPrChange w:id="140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405" w:author="Changcheng Zhang" w:date="2022-08-16T12:36:00Z">
        <w:r w:rsidRPr="00C8530C" w:rsidDel="001B2A9A">
          <w:rPr>
            <w:rPrChange w:id="1406" w:author="Bowen Lab" w:date="2022-08-18T14:03:00Z">
              <w:rPr/>
            </w:rPrChange>
          </w:rPr>
          <w:delText xml:space="preserve">Open </w:delText>
        </w:r>
      </w:del>
      <w:ins w:id="1407" w:author="Changcheng Zhang" w:date="2022-08-16T12:36:00Z">
        <w:r w:rsidR="001B2A9A" w:rsidRPr="00C8530C">
          <w:rPr>
            <w:rPrChange w:id="1408" w:author="Bowen Lab" w:date="2022-08-18T14:03:00Z">
              <w:rPr/>
            </w:rPrChange>
          </w:rPr>
          <w:t xml:space="preserve">Run </w:t>
        </w:r>
      </w:ins>
      <w:del w:id="1409" w:author="Bowen Lab" w:date="2022-08-18T13:50:00Z">
        <w:r w:rsidRPr="00C8530C" w:rsidDel="00900C1C">
          <w:rPr>
            <w:b/>
            <w:iCs/>
            <w:rPrChange w:id="1410" w:author="Bowen Lab" w:date="2022-08-18T14:03:00Z">
              <w:rPr/>
            </w:rPrChange>
          </w:rPr>
          <w:delText>“</w:delText>
        </w:r>
      </w:del>
      <w:r w:rsidRPr="00C8530C">
        <w:rPr>
          <w:b/>
          <w:iCs/>
          <w:rPrChange w:id="1411" w:author="Bowen Lab" w:date="2022-08-18T14:03:00Z">
            <w:rPr/>
          </w:rPrChange>
        </w:rPr>
        <w:t>BowenLab_FRET_Analysis</w:t>
      </w:r>
      <w:ins w:id="1412" w:author="Changcheng Zhang" w:date="2022-08-16T13:04:00Z">
        <w:r w:rsidR="005338DB" w:rsidRPr="00C8530C">
          <w:rPr>
            <w:b/>
            <w:iCs/>
            <w:rPrChange w:id="1413" w:author="Bowen Lab" w:date="2022-08-18T14:03:00Z">
              <w:rPr>
                <w:i/>
                <w:iCs/>
              </w:rPr>
            </w:rPrChange>
          </w:rPr>
          <w:t>.m</w:t>
        </w:r>
      </w:ins>
      <w:ins w:id="1414" w:author="Bowen Lab" w:date="2022-08-18T13:50:00Z">
        <w:r w:rsidR="00900C1C" w:rsidRPr="00C8530C">
          <w:rPr>
            <w:b/>
            <w:iCs/>
            <w:rPrChange w:id="1415" w:author="Bowen Lab" w:date="2022-08-18T14:03:00Z">
              <w:rPr>
                <w:b/>
                <w:iCs/>
              </w:rPr>
            </w:rPrChange>
          </w:rPr>
          <w:t>.</w:t>
        </w:r>
      </w:ins>
      <w:del w:id="1416" w:author="Bowen Lab" w:date="2022-08-18T13:50:00Z">
        <w:r w:rsidRPr="00C8530C" w:rsidDel="00900C1C">
          <w:rPr>
            <w:b/>
            <w:iCs/>
            <w:rPrChange w:id="1417" w:author="Bowen Lab" w:date="2022-08-18T14:03:00Z">
              <w:rPr/>
            </w:rPrChange>
          </w:rPr>
          <w:delText>”</w:delText>
        </w:r>
      </w:del>
      <w:r w:rsidRPr="00C8530C">
        <w:rPr>
          <w:i/>
          <w:iCs/>
          <w:rPrChange w:id="1418" w:author="Bowen Lab" w:date="2022-08-18T14:03:00Z">
            <w:rPr/>
          </w:rPrChange>
        </w:rPr>
        <w:t xml:space="preserve"> </w:t>
      </w:r>
      <w:del w:id="1419" w:author="Changcheng Zhang" w:date="2022-08-16T12:36:00Z">
        <w:r w:rsidRPr="00C8530C" w:rsidDel="001B2A9A">
          <w:rPr>
            <w:rPrChange w:id="1420" w:author="Bowen Lab" w:date="2022-08-18T14:03:00Z">
              <w:rPr/>
            </w:rPrChange>
          </w:rPr>
          <w:delText>in Matlab</w:delText>
        </w:r>
      </w:del>
    </w:p>
    <w:p w14:paraId="690E3EF5" w14:textId="49C73F51" w:rsidR="0007167E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1421" w:author="Bowen Lab" w:date="2022-08-18T13:41:00Z"/>
          <w:rPrChange w:id="1422" w:author="Bowen Lab" w:date="2022-08-18T14:03:00Z">
            <w:rPr>
              <w:ins w:id="1423" w:author="Bowen Lab" w:date="2022-08-18T13:41:00Z"/>
            </w:rPr>
          </w:rPrChange>
        </w:rPr>
        <w:pPrChange w:id="1424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425" w:author="Changcheng Zhang" w:date="2022-08-16T12:36:00Z">
        <w:r w:rsidRPr="00C8530C" w:rsidDel="001B2A9A">
          <w:rPr>
            <w:rPrChange w:id="1426" w:author="Bowen Lab" w:date="2022-08-18T14:03:00Z">
              <w:rPr/>
            </w:rPrChange>
          </w:rPr>
          <w:delText>Run the script and set</w:delText>
        </w:r>
      </w:del>
      <w:ins w:id="1427" w:author="Bowen Lab" w:date="2022-08-18T13:41:00Z">
        <w:r w:rsidR="0007167E" w:rsidRPr="00C8530C">
          <w:rPr>
            <w:rPrChange w:id="1428" w:author="Bowen Lab" w:date="2022-08-18T14:03:00Z">
              <w:rPr/>
            </w:rPrChange>
          </w:rPr>
          <w:t>Follow the prompts to</w:t>
        </w:r>
        <w:r w:rsidR="0007167E" w:rsidRPr="00C8530C">
          <w:rPr>
            <w:rPrChange w:id="1429" w:author="Bowen Lab" w:date="2022-08-18T14:03:00Z">
              <w:rPr/>
            </w:rPrChange>
          </w:rPr>
          <w:t xml:space="preserve"> </w:t>
        </w:r>
        <w:r w:rsidR="0007167E" w:rsidRPr="00C8530C">
          <w:rPr>
            <w:rPrChange w:id="1430" w:author="Bowen Lab" w:date="2022-08-18T14:03:00Z">
              <w:rPr/>
            </w:rPrChange>
          </w:rPr>
          <w:t>enter the laser excitation sequence information.</w:t>
        </w:r>
      </w:ins>
    </w:p>
    <w:p w14:paraId="00000024" w14:textId="51A5B633" w:rsidR="004E796A" w:rsidRPr="00C8530C" w:rsidRDefault="001B2A9A" w:rsidP="00900C1C">
      <w:pPr>
        <w:numPr>
          <w:ilvl w:val="1"/>
          <w:numId w:val="2"/>
        </w:numPr>
        <w:spacing w:after="120"/>
        <w:contextualSpacing/>
        <w:rPr>
          <w:rPrChange w:id="1431" w:author="Bowen Lab" w:date="2022-08-18T14:03:00Z">
            <w:rPr/>
          </w:rPrChange>
        </w:rPr>
        <w:pPrChange w:id="1432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433" w:author="Changcheng Zhang" w:date="2022-08-16T12:36:00Z">
        <w:del w:id="1434" w:author="Bowen Lab" w:date="2022-08-18T13:41:00Z">
          <w:r w:rsidRPr="00C8530C" w:rsidDel="0007167E">
            <w:rPr>
              <w:rPrChange w:id="1435" w:author="Bowen Lab" w:date="2022-08-18T14:03:00Z">
                <w:rPr/>
              </w:rPrChange>
            </w:rPr>
            <w:delText>Set</w:delText>
          </w:r>
        </w:del>
      </w:ins>
      <w:del w:id="1436" w:author="Bowen Lab" w:date="2022-08-18T13:41:00Z">
        <w:r w:rsidR="0042463E" w:rsidRPr="00C8530C" w:rsidDel="0007167E">
          <w:rPr>
            <w:rPrChange w:id="1437" w:author="Bowen Lab" w:date="2022-08-18T14:03:00Z">
              <w:rPr/>
            </w:rPrChange>
          </w:rPr>
          <w:delText xml:space="preserve"> the correct laser sequence, </w:delText>
        </w:r>
      </w:del>
      <w:del w:id="1438" w:author="Bowen Lab" w:date="2022-08-18T13:42:00Z">
        <w:r w:rsidR="0042463E" w:rsidRPr="00C8530C" w:rsidDel="0007167E">
          <w:rPr>
            <w:rPrChange w:id="1439" w:author="Bowen Lab" w:date="2022-08-18T14:03:00Z">
              <w:rPr/>
            </w:rPrChange>
          </w:rPr>
          <w:delText>now check</w:delText>
        </w:r>
      </w:del>
      <w:ins w:id="1440" w:author="Bowen Lab" w:date="2022-08-18T13:42:00Z">
        <w:r w:rsidR="0007167E" w:rsidRPr="00C8530C">
          <w:rPr>
            <w:rPrChange w:id="1441" w:author="Bowen Lab" w:date="2022-08-18T14:03:00Z">
              <w:rPr/>
            </w:rPrChange>
          </w:rPr>
          <w:t xml:space="preserve">Manually </w:t>
        </w:r>
      </w:ins>
      <w:ins w:id="1442" w:author="Bowen Lab" w:date="2022-08-18T13:46:00Z">
        <w:r w:rsidR="00900C1C" w:rsidRPr="00C8530C">
          <w:rPr>
            <w:rPrChange w:id="1443" w:author="Bowen Lab" w:date="2022-08-18T14:03:00Z">
              <w:rPr/>
            </w:rPrChange>
          </w:rPr>
          <w:t>examine</w:t>
        </w:r>
      </w:ins>
      <w:r w:rsidR="0042463E" w:rsidRPr="00C8530C">
        <w:rPr>
          <w:rPrChange w:id="1444" w:author="Bowen Lab" w:date="2022-08-18T14:03:00Z">
            <w:rPr/>
          </w:rPrChange>
        </w:rPr>
        <w:t xml:space="preserve"> </w:t>
      </w:r>
      <w:del w:id="1445" w:author="Bowen Lab" w:date="2022-08-18T13:42:00Z">
        <w:r w:rsidR="0042463E" w:rsidRPr="00C8530C" w:rsidDel="0007167E">
          <w:rPr>
            <w:rPrChange w:id="1446" w:author="Bowen Lab" w:date="2022-08-18T14:03:00Z">
              <w:rPr/>
            </w:rPrChange>
          </w:rPr>
          <w:delText xml:space="preserve">the </w:delText>
        </w:r>
      </w:del>
      <w:r w:rsidR="0042463E" w:rsidRPr="00C8530C">
        <w:rPr>
          <w:rPrChange w:id="1447" w:author="Bowen Lab" w:date="2022-08-18T14:03:00Z">
            <w:rPr/>
          </w:rPrChange>
        </w:rPr>
        <w:t xml:space="preserve">traces </w:t>
      </w:r>
      <w:ins w:id="1448" w:author="Bowen Lab" w:date="2022-08-18T13:46:00Z">
        <w:r w:rsidR="00900C1C" w:rsidRPr="00C8530C">
          <w:rPr>
            <w:rPrChange w:id="1449" w:author="Bowen Lab" w:date="2022-08-18T14:03:00Z">
              <w:rPr/>
            </w:rPrChange>
          </w:rPr>
          <w:t xml:space="preserve">selecting those </w:t>
        </w:r>
      </w:ins>
      <w:r w:rsidR="0042463E" w:rsidRPr="00C8530C">
        <w:rPr>
          <w:rPrChange w:id="1450" w:author="Bowen Lab" w:date="2022-08-18T14:03:00Z">
            <w:rPr/>
          </w:rPrChange>
        </w:rPr>
        <w:t>with</w:t>
      </w:r>
      <w:ins w:id="1451" w:author="Changcheng Zhang" w:date="2022-08-16T12:39:00Z">
        <w:r w:rsidRPr="00C8530C">
          <w:rPr>
            <w:rPrChange w:id="1452" w:author="Bowen Lab" w:date="2022-08-18T14:03:00Z">
              <w:rPr/>
            </w:rPrChange>
          </w:rPr>
          <w:t xml:space="preserve"> </w:t>
        </w:r>
      </w:ins>
      <w:ins w:id="1453" w:author="Bowen Lab" w:date="2022-08-18T13:42:00Z">
        <w:r w:rsidR="0007167E" w:rsidRPr="00C8530C">
          <w:rPr>
            <w:rPrChange w:id="1454" w:author="Bowen Lab" w:date="2022-08-18T14:03:00Z">
              <w:rPr/>
            </w:rPrChange>
          </w:rPr>
          <w:t xml:space="preserve">correctly </w:t>
        </w:r>
      </w:ins>
      <w:del w:id="1455" w:author="Changcheng Zhang" w:date="2022-08-16T12:38:00Z">
        <w:r w:rsidR="0042463E" w:rsidRPr="00C8530C" w:rsidDel="001B2A9A">
          <w:rPr>
            <w:rPrChange w:id="1456" w:author="Bowen Lab" w:date="2022-08-18T14:03:00Z">
              <w:rPr/>
            </w:rPrChange>
          </w:rPr>
          <w:delText xml:space="preserve">  </w:delText>
        </w:r>
      </w:del>
      <w:r w:rsidR="0042463E" w:rsidRPr="00C8530C">
        <w:rPr>
          <w:rPrChange w:id="1457" w:author="Bowen Lab" w:date="2022-08-18T14:03:00Z">
            <w:rPr/>
          </w:rPrChange>
        </w:rPr>
        <w:t xml:space="preserve">adjusted intensity baseline and </w:t>
      </w:r>
      <w:del w:id="1458" w:author="Bowen Lab" w:date="2022-08-18T13:42:00Z">
        <w:r w:rsidR="0042463E" w:rsidRPr="00C8530C" w:rsidDel="0007167E">
          <w:rPr>
            <w:rPrChange w:id="1459" w:author="Bowen Lab" w:date="2022-08-18T14:03:00Z">
              <w:rPr/>
            </w:rPrChange>
          </w:rPr>
          <w:delText>see if the script is detecting</w:delText>
        </w:r>
      </w:del>
      <w:ins w:id="1460" w:author="Bowen Lab" w:date="2022-08-18T13:42:00Z">
        <w:r w:rsidR="0007167E" w:rsidRPr="00C8530C">
          <w:rPr>
            <w:rPrChange w:id="1461" w:author="Bowen Lab" w:date="2022-08-18T14:03:00Z">
              <w:rPr/>
            </w:rPrChange>
          </w:rPr>
          <w:t>correct identification of</w:t>
        </w:r>
      </w:ins>
      <w:r w:rsidR="0042463E" w:rsidRPr="00C8530C">
        <w:rPr>
          <w:rPrChange w:id="1462" w:author="Bowen Lab" w:date="2022-08-18T14:03:00Z">
            <w:rPr/>
          </w:rPrChange>
        </w:rPr>
        <w:t xml:space="preserve"> the </w:t>
      </w:r>
      <w:ins w:id="1463" w:author="Bowen Lab" w:date="2022-08-18T13:42:00Z">
        <w:r w:rsidR="0007167E" w:rsidRPr="00C8530C">
          <w:rPr>
            <w:rPrChange w:id="1464" w:author="Bowen Lab" w:date="2022-08-18T14:03:00Z">
              <w:rPr/>
            </w:rPrChange>
          </w:rPr>
          <w:t>photo</w:t>
        </w:r>
      </w:ins>
      <w:r w:rsidR="0042463E" w:rsidRPr="00C8530C">
        <w:rPr>
          <w:rPrChange w:id="1465" w:author="Bowen Lab" w:date="2022-08-18T14:03:00Z">
            <w:rPr/>
          </w:rPrChange>
        </w:rPr>
        <w:t xml:space="preserve">bleaching </w:t>
      </w:r>
      <w:del w:id="1466" w:author="Bowen Lab" w:date="2022-08-18T13:42:00Z">
        <w:r w:rsidR="0042463E" w:rsidRPr="00C8530C" w:rsidDel="0007167E">
          <w:rPr>
            <w:rPrChange w:id="1467" w:author="Bowen Lab" w:date="2022-08-18T14:03:00Z">
              <w:rPr/>
            </w:rPrChange>
          </w:rPr>
          <w:delText>correctly</w:delText>
        </w:r>
      </w:del>
      <w:ins w:id="1468" w:author="Bowen Lab" w:date="2022-08-18T13:42:00Z">
        <w:r w:rsidR="0007167E" w:rsidRPr="00C8530C">
          <w:rPr>
            <w:rPrChange w:id="1469" w:author="Bowen Lab" w:date="2022-08-18T14:03:00Z">
              <w:rPr/>
            </w:rPrChange>
          </w:rPr>
          <w:t>times.</w:t>
        </w:r>
      </w:ins>
    </w:p>
    <w:p w14:paraId="2F95B27F" w14:textId="274B7E1F" w:rsidR="00900C1C" w:rsidRPr="00C8530C" w:rsidRDefault="00900C1C" w:rsidP="00900C1C">
      <w:pPr>
        <w:numPr>
          <w:ilvl w:val="2"/>
          <w:numId w:val="2"/>
        </w:numPr>
        <w:spacing w:after="120"/>
        <w:contextualSpacing/>
        <w:rPr>
          <w:ins w:id="1470" w:author="Bowen Lab" w:date="2022-08-18T13:50:00Z"/>
          <w:rPrChange w:id="1471" w:author="Bowen Lab" w:date="2022-08-18T14:03:00Z">
            <w:rPr>
              <w:ins w:id="1472" w:author="Bowen Lab" w:date="2022-08-18T13:50:00Z"/>
            </w:rPr>
          </w:rPrChange>
        </w:rPr>
        <w:pPrChange w:id="1473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474" w:author="Bowen Lab" w:date="2022-08-18T13:50:00Z">
        <w:r w:rsidRPr="00C8530C">
          <w:rPr>
            <w:rPrChange w:id="1475" w:author="Bowen Lab" w:date="2022-08-18T14:03:00Z">
              <w:rPr/>
            </w:rPrChange>
          </w:rPr>
          <w:t xml:space="preserve">Press “s” to save the </w:t>
        </w:r>
      </w:ins>
      <w:ins w:id="1476" w:author="Bowen Lab" w:date="2022-08-18T13:57:00Z">
        <w:r w:rsidR="00C8530C" w:rsidRPr="00C8530C">
          <w:rPr>
            <w:rPrChange w:id="1477" w:author="Bowen Lab" w:date="2022-08-18T14:03:00Z">
              <w:rPr/>
            </w:rPrChange>
          </w:rPr>
          <w:t xml:space="preserve">selected </w:t>
        </w:r>
      </w:ins>
      <w:ins w:id="1478" w:author="Bowen Lab" w:date="2022-08-18T13:50:00Z">
        <w:r w:rsidR="00C8530C" w:rsidRPr="00C8530C">
          <w:rPr>
            <w:rPrChange w:id="1479" w:author="Bowen Lab" w:date="2022-08-18T14:03:00Z">
              <w:rPr/>
            </w:rPrChange>
          </w:rPr>
          <w:t xml:space="preserve">trace and </w:t>
        </w:r>
      </w:ins>
      <w:ins w:id="1480" w:author="Bowen Lab" w:date="2022-08-18T13:57:00Z">
        <w:r w:rsidR="00C8530C" w:rsidRPr="00C8530C">
          <w:rPr>
            <w:rPrChange w:id="1481" w:author="Bowen Lab" w:date="2022-08-18T14:03:00Z">
              <w:rPr/>
            </w:rPrChange>
          </w:rPr>
          <w:t xml:space="preserve">use the data to </w:t>
        </w:r>
      </w:ins>
      <w:ins w:id="1482" w:author="Bowen Lab" w:date="2022-08-18T13:50:00Z">
        <w:r w:rsidR="00C8530C" w:rsidRPr="00C8530C">
          <w:rPr>
            <w:rPrChange w:id="1483" w:author="Bowen Lab" w:date="2022-08-18T14:03:00Z">
              <w:rPr/>
            </w:rPrChange>
          </w:rPr>
          <w:t>calculate</w:t>
        </w:r>
        <w:r w:rsidRPr="00C8530C">
          <w:rPr>
            <w:rPrChange w:id="1484" w:author="Bowen Lab" w:date="2022-08-18T14:03:00Z">
              <w:rPr/>
            </w:rPrChange>
          </w:rPr>
          <w:t xml:space="preserve"> FRET efficiency</w:t>
        </w:r>
        <w:r w:rsidRPr="00C8530C">
          <w:rPr>
            <w:rPrChange w:id="1485" w:author="Bowen Lab" w:date="2022-08-18T14:03:00Z">
              <w:rPr/>
            </w:rPrChange>
          </w:rPr>
          <w:t>.</w:t>
        </w:r>
      </w:ins>
    </w:p>
    <w:p w14:paraId="0C839C6B" w14:textId="5257B2D9" w:rsidR="00900C1C" w:rsidRPr="00C8530C" w:rsidRDefault="00900C1C" w:rsidP="00900C1C">
      <w:pPr>
        <w:numPr>
          <w:ilvl w:val="2"/>
          <w:numId w:val="2"/>
        </w:numPr>
        <w:spacing w:after="120"/>
        <w:contextualSpacing/>
        <w:rPr>
          <w:ins w:id="1486" w:author="Bowen Lab" w:date="2022-08-18T13:51:00Z"/>
          <w:rPrChange w:id="1487" w:author="Bowen Lab" w:date="2022-08-18T14:03:00Z">
            <w:rPr>
              <w:ins w:id="1488" w:author="Bowen Lab" w:date="2022-08-18T13:51:00Z"/>
            </w:rPr>
          </w:rPrChange>
        </w:rPr>
        <w:pPrChange w:id="1489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490" w:author="Bowen Lab" w:date="2022-08-18T13:51:00Z">
        <w:r w:rsidRPr="00C8530C">
          <w:rPr>
            <w:rPrChange w:id="1491" w:author="Bowen Lab" w:date="2022-08-18T14:03:00Z">
              <w:rPr/>
            </w:rPrChange>
          </w:rPr>
          <w:t>Press “m” to manually select</w:t>
        </w:r>
        <w:r w:rsidRPr="00C8530C">
          <w:rPr>
            <w:rPrChange w:id="1492" w:author="Bowen Lab" w:date="2022-08-18T14:03:00Z">
              <w:rPr/>
            </w:rPrChange>
          </w:rPr>
          <w:t xml:space="preserve"> </w:t>
        </w:r>
        <w:r w:rsidRPr="00C8530C">
          <w:rPr>
            <w:rPrChange w:id="1493" w:author="Bowen Lab" w:date="2022-08-18T14:03:00Z">
              <w:rPr/>
            </w:rPrChange>
          </w:rPr>
          <w:t xml:space="preserve">the frame for acceptor photobleaching </w:t>
        </w:r>
        <w:r w:rsidRPr="00C8530C">
          <w:rPr>
            <w:rPrChange w:id="1494" w:author="Bowen Lab" w:date="2022-08-18T14:03:00Z">
              <w:rPr/>
            </w:rPrChange>
          </w:rPr>
          <w:t>using the mouse should the automated edge detection fail.</w:t>
        </w:r>
      </w:ins>
    </w:p>
    <w:p w14:paraId="29A0035A" w14:textId="3650CFD6" w:rsidR="00900C1C" w:rsidRPr="00C8530C" w:rsidRDefault="0007167E" w:rsidP="00900C1C">
      <w:pPr>
        <w:numPr>
          <w:ilvl w:val="2"/>
          <w:numId w:val="2"/>
        </w:numPr>
        <w:spacing w:after="120"/>
        <w:contextualSpacing/>
        <w:rPr>
          <w:ins w:id="1495" w:author="Bowen Lab" w:date="2022-08-18T13:44:00Z"/>
          <w:rPrChange w:id="1496" w:author="Bowen Lab" w:date="2022-08-18T14:03:00Z">
            <w:rPr>
              <w:ins w:id="1497" w:author="Bowen Lab" w:date="2022-08-18T13:44:00Z"/>
            </w:rPr>
          </w:rPrChange>
        </w:rPr>
        <w:pPrChange w:id="1498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499" w:author="Bowen Lab" w:date="2022-08-18T13:42:00Z">
        <w:r w:rsidRPr="00C8530C">
          <w:rPr>
            <w:rPrChange w:id="1500" w:author="Bowen Lab" w:date="2022-08-18T14:03:00Z">
              <w:rPr/>
            </w:rPrChange>
          </w:rPr>
          <w:t xml:space="preserve">Press </w:t>
        </w:r>
      </w:ins>
      <w:ins w:id="1501" w:author="Bowen Lab" w:date="2022-08-18T13:43:00Z">
        <w:r w:rsidRPr="00C8530C">
          <w:rPr>
            <w:rPrChange w:id="1502" w:author="Bowen Lab" w:date="2022-08-18T14:03:00Z">
              <w:rPr/>
            </w:rPrChange>
          </w:rPr>
          <w:t>E</w:t>
        </w:r>
      </w:ins>
      <w:ins w:id="1503" w:author="Bowen Lab" w:date="2022-08-18T13:42:00Z">
        <w:r w:rsidRPr="00C8530C">
          <w:rPr>
            <w:rPrChange w:id="1504" w:author="Bowen Lab" w:date="2022-08-18T14:03:00Z">
              <w:rPr/>
            </w:rPrChange>
          </w:rPr>
          <w:t>nter to pass</w:t>
        </w:r>
      </w:ins>
      <w:ins w:id="1505" w:author="Bowen Lab" w:date="2022-08-18T13:51:00Z">
        <w:r w:rsidR="00900C1C" w:rsidRPr="00C8530C">
          <w:rPr>
            <w:rPrChange w:id="1506" w:author="Bowen Lab" w:date="2022-08-18T14:03:00Z">
              <w:rPr/>
            </w:rPrChange>
          </w:rPr>
          <w:t xml:space="preserve"> traces that are not to be included in the analysis</w:t>
        </w:r>
      </w:ins>
      <w:ins w:id="1507" w:author="Bowen Lab" w:date="2022-08-18T13:52:00Z">
        <w:r w:rsidR="00900C1C" w:rsidRPr="00C8530C">
          <w:rPr>
            <w:rPrChange w:id="1508" w:author="Bowen Lab" w:date="2022-08-18T14:03:00Z">
              <w:rPr/>
            </w:rPrChange>
          </w:rPr>
          <w:t xml:space="preserve"> should the automated fitting prove uncorrectable</w:t>
        </w:r>
      </w:ins>
      <w:ins w:id="1509" w:author="Bowen Lab" w:date="2022-08-18T13:51:00Z">
        <w:r w:rsidR="00900C1C" w:rsidRPr="00C8530C">
          <w:rPr>
            <w:rPrChange w:id="1510" w:author="Bowen Lab" w:date="2022-08-18T14:03:00Z">
              <w:rPr/>
            </w:rPrChange>
          </w:rPr>
          <w:t>.</w:t>
        </w:r>
      </w:ins>
      <w:ins w:id="1511" w:author="Bowen Lab" w:date="2022-08-18T13:43:00Z">
        <w:r w:rsidRPr="00C8530C">
          <w:rPr>
            <w:rPrChange w:id="1512" w:author="Bowen Lab" w:date="2022-08-18T14:03:00Z">
              <w:rPr/>
            </w:rPrChange>
          </w:rPr>
          <w:t xml:space="preserve"> </w:t>
        </w:r>
      </w:ins>
    </w:p>
    <w:p w14:paraId="181F19B2" w14:textId="58A14E4D" w:rsidR="00900C1C" w:rsidRPr="00C8530C" w:rsidRDefault="00900C1C" w:rsidP="00900C1C">
      <w:pPr>
        <w:numPr>
          <w:ilvl w:val="2"/>
          <w:numId w:val="2"/>
        </w:numPr>
        <w:spacing w:after="120"/>
        <w:contextualSpacing/>
        <w:rPr>
          <w:ins w:id="1513" w:author="Bowen Lab" w:date="2022-08-18T13:45:00Z"/>
          <w:rPrChange w:id="1514" w:author="Bowen Lab" w:date="2022-08-18T14:03:00Z">
            <w:rPr>
              <w:ins w:id="1515" w:author="Bowen Lab" w:date="2022-08-18T13:45:00Z"/>
            </w:rPr>
          </w:rPrChange>
        </w:rPr>
        <w:pPrChange w:id="1516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517" w:author="Bowen Lab" w:date="2022-08-18T13:44:00Z">
        <w:r w:rsidRPr="00C8530C">
          <w:rPr>
            <w:rPrChange w:id="1518" w:author="Bowen Lab" w:date="2022-08-18T14:03:00Z">
              <w:rPr/>
            </w:rPrChange>
          </w:rPr>
          <w:t>Press “b” to back up one trace</w:t>
        </w:r>
      </w:ins>
      <w:ins w:id="1519" w:author="Bowen Lab" w:date="2022-08-18T13:51:00Z">
        <w:r w:rsidRPr="00C8530C">
          <w:rPr>
            <w:rPrChange w:id="1520" w:author="Bowen Lab" w:date="2022-08-18T14:03:00Z">
              <w:rPr/>
            </w:rPrChange>
          </w:rPr>
          <w:t>.</w:t>
        </w:r>
      </w:ins>
      <w:del w:id="1521" w:author="Bowen Lab" w:date="2022-08-18T13:50:00Z">
        <w:r w:rsidR="0042463E" w:rsidRPr="00C8530C" w:rsidDel="00900C1C">
          <w:rPr>
            <w:rPrChange w:id="1522" w:author="Bowen Lab" w:date="2022-08-18T14:03:00Z">
              <w:rPr/>
            </w:rPrChange>
          </w:rPr>
          <w:delText>Press “s” to save the traces</w:delText>
        </w:r>
      </w:del>
      <w:del w:id="1523" w:author="Bowen Lab" w:date="2022-08-18T13:43:00Z">
        <w:r w:rsidR="0042463E" w:rsidRPr="00C8530C" w:rsidDel="00900C1C">
          <w:rPr>
            <w:rPrChange w:id="1524" w:author="Bowen Lab" w:date="2022-08-18T14:03:00Z">
              <w:rPr/>
            </w:rPrChange>
          </w:rPr>
          <w:delText xml:space="preserve">, </w:delText>
        </w:r>
        <w:r w:rsidR="0042463E" w:rsidRPr="00C8530C" w:rsidDel="0007167E">
          <w:rPr>
            <w:rPrChange w:id="1525" w:author="Bowen Lab" w:date="2022-08-18T14:03:00Z">
              <w:rPr/>
            </w:rPrChange>
          </w:rPr>
          <w:delText xml:space="preserve">and </w:delText>
        </w:r>
      </w:del>
      <w:del w:id="1526" w:author="Bowen Lab" w:date="2022-08-18T13:51:00Z">
        <w:r w:rsidR="0042463E" w:rsidRPr="00C8530C" w:rsidDel="00900C1C">
          <w:rPr>
            <w:rPrChange w:id="1527" w:author="Bowen Lab" w:date="2022-08-18T14:03:00Z">
              <w:rPr/>
            </w:rPrChange>
          </w:rPr>
          <w:delText xml:space="preserve">“m” to manually </w:delText>
        </w:r>
      </w:del>
      <w:del w:id="1528" w:author="Bowen Lab" w:date="2022-08-18T13:43:00Z">
        <w:r w:rsidR="0042463E" w:rsidRPr="00C8530C" w:rsidDel="00900C1C">
          <w:rPr>
            <w:rPrChange w:id="1529" w:author="Bowen Lab" w:date="2022-08-18T14:03:00Z">
              <w:rPr/>
            </w:rPrChange>
          </w:rPr>
          <w:delText xml:space="preserve">adjust </w:delText>
        </w:r>
      </w:del>
      <w:del w:id="1530" w:author="Bowen Lab" w:date="2022-08-18T13:51:00Z">
        <w:r w:rsidR="0042463E" w:rsidRPr="00C8530C" w:rsidDel="00900C1C">
          <w:rPr>
            <w:rPrChange w:id="1531" w:author="Bowen Lab" w:date="2022-08-18T14:03:00Z">
              <w:rPr/>
            </w:rPrChange>
          </w:rPr>
          <w:delText xml:space="preserve">the bleaching </w:delText>
        </w:r>
      </w:del>
      <w:del w:id="1532" w:author="Bowen Lab" w:date="2022-08-18T13:44:00Z">
        <w:r w:rsidR="0042463E" w:rsidRPr="00C8530C" w:rsidDel="00900C1C">
          <w:rPr>
            <w:rPrChange w:id="1533" w:author="Bowen Lab" w:date="2022-08-18T14:03:00Z">
              <w:rPr/>
            </w:rPrChange>
          </w:rPr>
          <w:delText>point</w:delText>
        </w:r>
      </w:del>
      <w:ins w:id="1534" w:author="Changcheng Zhang" w:date="2022-08-16T13:07:00Z">
        <w:del w:id="1535" w:author="Bowen Lab" w:date="2022-08-18T13:43:00Z">
          <w:r w:rsidR="00EA6EEF" w:rsidRPr="00C8530C" w:rsidDel="00900C1C">
            <w:rPr>
              <w:rPrChange w:id="1536" w:author="Bowen Lab" w:date="2022-08-18T14:03:00Z">
                <w:rPr/>
              </w:rPrChange>
            </w:rPr>
            <w:delText xml:space="preserve"> by clicking </w:delText>
          </w:r>
        </w:del>
      </w:ins>
    </w:p>
    <w:p w14:paraId="68C5B8AD" w14:textId="77777777" w:rsidR="00900C1C" w:rsidRPr="00C8530C" w:rsidRDefault="00900C1C" w:rsidP="00900C1C">
      <w:pPr>
        <w:numPr>
          <w:ilvl w:val="2"/>
          <w:numId w:val="2"/>
        </w:numPr>
        <w:spacing w:after="120"/>
        <w:contextualSpacing/>
        <w:rPr>
          <w:ins w:id="1537" w:author="Bowen Lab" w:date="2022-08-18T13:46:00Z"/>
          <w:rPrChange w:id="1538" w:author="Bowen Lab" w:date="2022-08-18T14:03:00Z">
            <w:rPr>
              <w:ins w:id="1539" w:author="Bowen Lab" w:date="2022-08-18T13:46:00Z"/>
            </w:rPr>
          </w:rPrChange>
        </w:rPr>
        <w:pPrChange w:id="1540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541" w:author="Bowen Lab" w:date="2022-08-18T13:45:00Z">
        <w:r w:rsidRPr="00C8530C">
          <w:rPr>
            <w:rPrChange w:id="1542" w:author="Bowen Lab" w:date="2022-08-18T14:03:00Z">
              <w:rPr/>
            </w:rPrChange>
          </w:rPr>
          <w:t>Press “p” to save representative traces for publication</w:t>
        </w:r>
      </w:ins>
      <w:ins w:id="1543" w:author="Bowen Lab" w:date="2022-08-18T13:46:00Z">
        <w:r w:rsidRPr="00C8530C">
          <w:rPr>
            <w:rPrChange w:id="1544" w:author="Bowen Lab" w:date="2022-08-18T14:03:00Z">
              <w:rPr/>
            </w:rPrChange>
          </w:rPr>
          <w:t>.</w:t>
        </w:r>
      </w:ins>
    </w:p>
    <w:p w14:paraId="00000025" w14:textId="5356578A" w:rsidR="004E796A" w:rsidRPr="00C8530C" w:rsidRDefault="00900C1C" w:rsidP="00900C1C">
      <w:pPr>
        <w:numPr>
          <w:ilvl w:val="2"/>
          <w:numId w:val="2"/>
        </w:numPr>
        <w:spacing w:after="120"/>
        <w:contextualSpacing/>
        <w:rPr>
          <w:rPrChange w:id="1545" w:author="Bowen Lab" w:date="2022-08-18T14:03:00Z">
            <w:rPr/>
          </w:rPrChange>
        </w:rPr>
        <w:pPrChange w:id="1546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547" w:author="Bowen Lab" w:date="2022-08-18T13:46:00Z">
        <w:r w:rsidRPr="00C8530C">
          <w:rPr>
            <w:rPrChange w:id="1548" w:author="Bowen Lab" w:date="2022-08-18T14:03:00Z">
              <w:rPr/>
            </w:rPrChange>
          </w:rPr>
          <w:t>Press “q” to quit</w:t>
        </w:r>
      </w:ins>
      <w:ins w:id="1549" w:author="Bowen Lab" w:date="2022-08-18T13:52:00Z">
        <w:r w:rsidRPr="00C8530C">
          <w:rPr>
            <w:rPrChange w:id="1550" w:author="Bowen Lab" w:date="2022-08-18T14:03:00Z">
              <w:rPr/>
            </w:rPrChange>
          </w:rPr>
          <w:t xml:space="preserve"> early. The script will terminate after all traces have been examined</w:t>
        </w:r>
      </w:ins>
      <w:ins w:id="1551" w:author="Bowen Lab" w:date="2022-08-18T13:46:00Z">
        <w:r w:rsidRPr="00C8530C">
          <w:rPr>
            <w:rPrChange w:id="1552" w:author="Bowen Lab" w:date="2022-08-18T14:03:00Z">
              <w:rPr/>
            </w:rPrChange>
          </w:rPr>
          <w:t>.</w:t>
        </w:r>
      </w:ins>
      <w:ins w:id="1553" w:author="Changcheng Zhang" w:date="2022-08-16T13:07:00Z">
        <w:del w:id="1554" w:author="Bowen Lab" w:date="2022-08-18T13:44:00Z">
          <w:r w:rsidR="00EA6EEF" w:rsidRPr="00C8530C" w:rsidDel="00900C1C">
            <w:rPr>
              <w:rPrChange w:id="1555" w:author="Bowen Lab" w:date="2022-08-18T14:03:00Z">
                <w:rPr/>
              </w:rPrChange>
            </w:rPr>
            <w:delText xml:space="preserve">at </w:delText>
          </w:r>
        </w:del>
      </w:ins>
      <w:ins w:id="1556" w:author="Changcheng Zhang" w:date="2022-08-16T13:11:00Z">
        <w:del w:id="1557" w:author="Bowen Lab" w:date="2022-08-18T13:44:00Z">
          <w:r w:rsidR="00EA6EEF" w:rsidRPr="00C8530C" w:rsidDel="00900C1C">
            <w:rPr>
              <w:rPrChange w:id="1558" w:author="Bowen Lab" w:date="2022-08-18T14:03:00Z">
                <w:rPr/>
              </w:rPrChange>
            </w:rPr>
            <w:delText xml:space="preserve">where </w:delText>
          </w:r>
        </w:del>
      </w:ins>
      <w:ins w:id="1559" w:author="Changcheng Zhang" w:date="2022-08-16T13:07:00Z">
        <w:del w:id="1560" w:author="Bowen Lab" w:date="2022-08-18T13:44:00Z">
          <w:r w:rsidR="00EA6EEF" w:rsidRPr="00C8530C" w:rsidDel="00900C1C">
            <w:rPr>
              <w:rPrChange w:id="1561" w:author="Bowen Lab" w:date="2022-08-18T14:03:00Z">
                <w:rPr/>
              </w:rPrChange>
            </w:rPr>
            <w:delText xml:space="preserve">the </w:delText>
          </w:r>
        </w:del>
      </w:ins>
      <w:ins w:id="1562" w:author="Changcheng Zhang" w:date="2022-08-16T13:11:00Z">
        <w:del w:id="1563" w:author="Bowen Lab" w:date="2022-08-18T13:44:00Z">
          <w:r w:rsidR="00EA6EEF" w:rsidRPr="00C8530C" w:rsidDel="00900C1C">
            <w:rPr>
              <w:rPrChange w:id="1564" w:author="Bowen Lab" w:date="2022-08-18T14:03:00Z">
                <w:rPr/>
              </w:rPrChange>
            </w:rPr>
            <w:delText xml:space="preserve">acceptor </w:delText>
          </w:r>
        </w:del>
      </w:ins>
      <w:ins w:id="1565" w:author="Changcheng Zhang" w:date="2022-08-16T13:10:00Z">
        <w:del w:id="1566" w:author="Bowen Lab" w:date="2022-08-18T13:44:00Z">
          <w:r w:rsidR="00EA6EEF" w:rsidRPr="00C8530C" w:rsidDel="00900C1C">
            <w:rPr>
              <w:rPrChange w:id="1567" w:author="Bowen Lab" w:date="2022-08-18T14:03:00Z">
                <w:rPr/>
              </w:rPrChange>
            </w:rPr>
            <w:delText>S</w:delText>
          </w:r>
        </w:del>
      </w:ins>
      <w:ins w:id="1568" w:author="Changcheng Zhang" w:date="2022-08-16T13:08:00Z">
        <w:del w:id="1569" w:author="Bowen Lab" w:date="2022-08-18T13:44:00Z">
          <w:r w:rsidR="00EA6EEF" w:rsidRPr="00C8530C" w:rsidDel="00900C1C">
            <w:rPr>
              <w:rPrChange w:id="1570" w:author="Bowen Lab" w:date="2022-08-18T14:03:00Z">
                <w:rPr/>
              </w:rPrChange>
            </w:rPr>
            <w:delText>ingle-</w:delText>
          </w:r>
        </w:del>
      </w:ins>
      <w:ins w:id="1571" w:author="Changcheng Zhang" w:date="2022-08-16T13:10:00Z">
        <w:del w:id="1572" w:author="Bowen Lab" w:date="2022-08-18T13:44:00Z">
          <w:r w:rsidR="00EA6EEF" w:rsidRPr="00C8530C" w:rsidDel="00900C1C">
            <w:rPr>
              <w:rPrChange w:id="1573" w:author="Bowen Lab" w:date="2022-08-18T14:03:00Z">
                <w:rPr/>
              </w:rPrChange>
            </w:rPr>
            <w:delText>S</w:delText>
          </w:r>
        </w:del>
      </w:ins>
      <w:ins w:id="1574" w:author="Changcheng Zhang" w:date="2022-08-16T13:09:00Z">
        <w:del w:id="1575" w:author="Bowen Lab" w:date="2022-08-18T13:44:00Z">
          <w:r w:rsidR="00EA6EEF" w:rsidRPr="00C8530C" w:rsidDel="00900C1C">
            <w:rPr>
              <w:rPrChange w:id="1576" w:author="Bowen Lab" w:date="2022-08-18T14:03:00Z">
                <w:rPr/>
              </w:rPrChange>
            </w:rPr>
            <w:delText xml:space="preserve">tep </w:delText>
          </w:r>
        </w:del>
      </w:ins>
      <w:ins w:id="1577" w:author="Changcheng Zhang" w:date="2022-08-16T13:10:00Z">
        <w:del w:id="1578" w:author="Bowen Lab" w:date="2022-08-18T13:44:00Z">
          <w:r w:rsidR="00EA6EEF" w:rsidRPr="00C8530C" w:rsidDel="00900C1C">
            <w:rPr>
              <w:rPrChange w:id="1579" w:author="Bowen Lab" w:date="2022-08-18T14:03:00Z">
                <w:rPr/>
              </w:rPrChange>
            </w:rPr>
            <w:delText>Photo</w:delText>
          </w:r>
        </w:del>
      </w:ins>
      <w:ins w:id="1580" w:author="Changcheng Zhang" w:date="2022-08-16T13:07:00Z">
        <w:del w:id="1581" w:author="Bowen Lab" w:date="2022-08-18T13:44:00Z">
          <w:r w:rsidR="00EA6EEF" w:rsidRPr="00C8530C" w:rsidDel="00900C1C">
            <w:rPr>
              <w:rPrChange w:id="1582" w:author="Bowen Lab" w:date="2022-08-18T14:03:00Z">
                <w:rPr/>
              </w:rPrChange>
            </w:rPr>
            <w:delText>bleaching</w:delText>
          </w:r>
        </w:del>
      </w:ins>
      <w:del w:id="1583" w:author="Bowen Lab" w:date="2022-08-18T13:44:00Z">
        <w:r w:rsidR="0042463E" w:rsidRPr="00C8530C" w:rsidDel="00900C1C">
          <w:rPr>
            <w:rPrChange w:id="1584" w:author="Bowen Lab" w:date="2022-08-18T14:03:00Z">
              <w:rPr/>
            </w:rPrChange>
          </w:rPr>
          <w:delText xml:space="preserve">. </w:delText>
        </w:r>
      </w:del>
      <w:ins w:id="1585" w:author="Changcheng Zhang" w:date="2022-08-16T13:11:00Z">
        <w:del w:id="1586" w:author="Bowen Lab" w:date="2022-08-18T13:44:00Z">
          <w:r w:rsidR="00EA6EEF" w:rsidRPr="00C8530C" w:rsidDel="00900C1C">
            <w:rPr>
              <w:rPrChange w:id="1587" w:author="Bowen Lab" w:date="2022-08-18T14:03:00Z">
                <w:rPr/>
              </w:rPrChange>
            </w:rPr>
            <w:delText>event occurs</w:delText>
          </w:r>
        </w:del>
      </w:ins>
    </w:p>
    <w:p w14:paraId="22AE0823" w14:textId="0ED95B63" w:rsidR="00103BB7" w:rsidRPr="00C8530C" w:rsidRDefault="0042463E" w:rsidP="00900C1C">
      <w:pPr>
        <w:numPr>
          <w:ilvl w:val="1"/>
          <w:numId w:val="2"/>
        </w:numPr>
        <w:spacing w:after="120"/>
        <w:contextualSpacing/>
        <w:rPr>
          <w:ins w:id="1588" w:author="Changcheng Zhang" w:date="2022-08-16T13:20:00Z"/>
          <w:rPrChange w:id="1589" w:author="Bowen Lab" w:date="2022-08-18T14:03:00Z">
            <w:rPr>
              <w:ins w:id="1590" w:author="Changcheng Zhang" w:date="2022-08-16T13:20:00Z"/>
            </w:rPr>
          </w:rPrChange>
        </w:rPr>
        <w:pPrChange w:id="1591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del w:id="1592" w:author="Changcheng Zhang" w:date="2022-08-16T13:19:00Z">
        <w:r w:rsidRPr="00C8530C" w:rsidDel="00103BB7">
          <w:rPr>
            <w:rPrChange w:id="1593" w:author="Bowen Lab" w:date="2022-08-18T14:03:00Z">
              <w:rPr/>
            </w:rPrChange>
          </w:rPr>
          <w:delText xml:space="preserve">The </w:delText>
        </w:r>
      </w:del>
      <w:ins w:id="1594" w:author="Changcheng Zhang" w:date="2022-08-16T14:12:00Z">
        <w:r w:rsidR="00637BC2" w:rsidRPr="00C8530C">
          <w:rPr>
            <w:rPrChange w:id="1595" w:author="Bowen Lab" w:date="2022-08-18T14:03:00Z">
              <w:rPr/>
            </w:rPrChange>
          </w:rPr>
          <w:t xml:space="preserve">The </w:t>
        </w:r>
      </w:ins>
      <w:ins w:id="1596" w:author="Bowen Lab" w:date="2022-08-18T13:47:00Z">
        <w:r w:rsidR="00900C1C" w:rsidRPr="00C8530C">
          <w:rPr>
            <w:rPrChange w:id="1597" w:author="Bowen Lab" w:date="2022-08-18T14:03:00Z">
              <w:rPr/>
            </w:rPrChange>
          </w:rPr>
          <w:t>results of the analysis will be output into multiple text files.</w:t>
        </w:r>
      </w:ins>
      <w:ins w:id="1598" w:author="Changcheng Zhang" w:date="2022-08-16T14:12:00Z">
        <w:del w:id="1599" w:author="Bowen Lab" w:date="2022-08-18T13:47:00Z">
          <w:r w:rsidR="00637BC2" w:rsidRPr="00C8530C" w:rsidDel="00900C1C">
            <w:rPr>
              <w:rPrChange w:id="1600" w:author="Bowen Lab" w:date="2022-08-18T14:03:00Z">
                <w:rPr/>
              </w:rPrChange>
            </w:rPr>
            <w:delText>o</w:delText>
          </w:r>
        </w:del>
      </w:ins>
      <w:ins w:id="1601" w:author="Changcheng Zhang" w:date="2022-08-16T13:19:00Z">
        <w:del w:id="1602" w:author="Bowen Lab" w:date="2022-08-18T13:47:00Z">
          <w:r w:rsidR="00103BB7" w:rsidRPr="00C8530C" w:rsidDel="00900C1C">
            <w:rPr>
              <w:rFonts w:hint="eastAsia"/>
              <w:rPrChange w:id="1603" w:author="Bowen Lab" w:date="2022-08-18T14:03:00Z">
                <w:rPr>
                  <w:rFonts w:hint="eastAsia"/>
                </w:rPr>
              </w:rPrChange>
            </w:rPr>
            <w:delText>ut</w:delText>
          </w:r>
          <w:r w:rsidR="00103BB7" w:rsidRPr="00C8530C" w:rsidDel="00900C1C">
            <w:rPr>
              <w:lang w:val="en-US"/>
              <w:rPrChange w:id="1604" w:author="Bowen Lab" w:date="2022-08-18T14:03:00Z">
                <w:rPr>
                  <w:lang w:val="en-US"/>
                </w:rPr>
              </w:rPrChange>
            </w:rPr>
            <w:delText xml:space="preserve">put files </w:delText>
          </w:r>
        </w:del>
      </w:ins>
      <w:ins w:id="1605" w:author="Changcheng Zhang" w:date="2022-08-16T13:20:00Z">
        <w:del w:id="1606" w:author="Bowen Lab" w:date="2022-08-18T13:47:00Z">
          <w:r w:rsidR="00103BB7" w:rsidRPr="00C8530C" w:rsidDel="00900C1C">
            <w:rPr>
              <w:lang w:val="en-US"/>
              <w:rPrChange w:id="1607" w:author="Bowen Lab" w:date="2022-08-18T14:03:00Z">
                <w:rPr>
                  <w:lang w:val="en-US"/>
                </w:rPr>
              </w:rPrChange>
            </w:rPr>
            <w:delText>of this</w:delText>
          </w:r>
        </w:del>
      </w:ins>
      <w:ins w:id="1608" w:author="Changcheng Zhang" w:date="2022-08-16T13:19:00Z">
        <w:del w:id="1609" w:author="Bowen Lab" w:date="2022-08-18T13:47:00Z">
          <w:r w:rsidR="00103BB7" w:rsidRPr="00C8530C" w:rsidDel="00900C1C">
            <w:rPr>
              <w:lang w:val="en-US"/>
              <w:rPrChange w:id="1610" w:author="Bowen Lab" w:date="2022-08-18T14:03:00Z">
                <w:rPr>
                  <w:lang w:val="en-US"/>
                </w:rPr>
              </w:rPrChange>
            </w:rPr>
            <w:delText xml:space="preserve"> </w:delText>
          </w:r>
        </w:del>
      </w:ins>
      <w:del w:id="1611" w:author="Bowen Lab" w:date="2022-08-18T13:47:00Z">
        <w:r w:rsidRPr="00C8530C" w:rsidDel="00900C1C">
          <w:rPr>
            <w:rPrChange w:id="1612" w:author="Bowen Lab" w:date="2022-08-18T14:03:00Z">
              <w:rPr/>
            </w:rPrChange>
          </w:rPr>
          <w:delText>script</w:delText>
        </w:r>
      </w:del>
      <w:ins w:id="1613" w:author="Changcheng Zhang" w:date="2022-08-16T13:20:00Z">
        <w:del w:id="1614" w:author="Bowen Lab" w:date="2022-08-18T13:47:00Z">
          <w:r w:rsidR="00103BB7" w:rsidRPr="00C8530C" w:rsidDel="00900C1C">
            <w:rPr>
              <w:rPrChange w:id="1615" w:author="Bowen Lab" w:date="2022-08-18T14:03:00Z">
                <w:rPr/>
              </w:rPrChange>
            </w:rPr>
            <w:delText>:</w:delText>
          </w:r>
        </w:del>
      </w:ins>
    </w:p>
    <w:p w14:paraId="127738F3" w14:textId="37A1FB00" w:rsidR="00103BB7" w:rsidRPr="00C8530C" w:rsidRDefault="0042463E" w:rsidP="00900C1C">
      <w:pPr>
        <w:numPr>
          <w:ilvl w:val="2"/>
          <w:numId w:val="2"/>
        </w:numPr>
        <w:spacing w:after="120"/>
        <w:contextualSpacing/>
        <w:rPr>
          <w:ins w:id="1616" w:author="Changcheng Zhang" w:date="2022-08-16T13:31:00Z"/>
          <w:rPrChange w:id="1617" w:author="Bowen Lab" w:date="2022-08-18T14:03:00Z">
            <w:rPr>
              <w:ins w:id="1618" w:author="Changcheng Zhang" w:date="2022-08-16T13:31:00Z"/>
            </w:rPr>
          </w:rPrChange>
        </w:rPr>
        <w:pPrChange w:id="1619" w:author="Bowen Lab" w:date="2022-08-18T13:53:00Z">
          <w:pPr>
            <w:numPr>
              <w:ilvl w:val="2"/>
              <w:numId w:val="2"/>
            </w:numPr>
            <w:ind w:left="2160" w:hanging="360"/>
          </w:pPr>
        </w:pPrChange>
      </w:pPr>
      <w:bookmarkStart w:id="1620" w:name="_GoBack"/>
      <w:bookmarkEnd w:id="1620"/>
      <w:del w:id="1621" w:author="Changcheng Zhang" w:date="2022-08-16T13:21:00Z">
        <w:r w:rsidRPr="00C8530C" w:rsidDel="00103BB7">
          <w:rPr>
            <w:rPrChange w:id="1622" w:author="Bowen Lab" w:date="2022-08-18T14:03:00Z">
              <w:rPr/>
            </w:rPrChange>
          </w:rPr>
          <w:delText xml:space="preserve"> will automatically calculate the corrected point-wise FRET efficiency and save the values in </w:delText>
        </w:r>
        <w:r w:rsidRPr="00C8530C" w:rsidDel="00103BB7">
          <w:rPr>
            <w:i/>
            <w:iCs/>
            <w:rPrChange w:id="1623" w:author="Bowen Lab" w:date="2022-08-18T14:03:00Z">
              <w:rPr/>
            </w:rPrChange>
          </w:rPr>
          <w:delText>“</w:delText>
        </w:r>
      </w:del>
      <w:r w:rsidRPr="00C8530C">
        <w:rPr>
          <w:i/>
          <w:iCs/>
          <w:rPrChange w:id="1624" w:author="Bowen Lab" w:date="2022-08-18T14:03:00Z">
            <w:rPr/>
          </w:rPrChange>
        </w:rPr>
        <w:t>pwFRET.txt</w:t>
      </w:r>
      <w:del w:id="1625" w:author="Changcheng Zhang" w:date="2022-08-16T13:21:00Z">
        <w:r w:rsidRPr="00C8530C" w:rsidDel="00103BB7">
          <w:rPr>
            <w:i/>
            <w:iCs/>
            <w:rPrChange w:id="1626" w:author="Bowen Lab" w:date="2022-08-18T14:03:00Z">
              <w:rPr/>
            </w:rPrChange>
          </w:rPr>
          <w:delText>”</w:delText>
        </w:r>
        <w:r w:rsidRPr="00C8530C" w:rsidDel="00103BB7">
          <w:rPr>
            <w:rPrChange w:id="1627" w:author="Bowen Lab" w:date="2022-08-18T14:03:00Z">
              <w:rPr/>
            </w:rPrChange>
          </w:rPr>
          <w:delText xml:space="preserve">. </w:delText>
        </w:r>
      </w:del>
      <w:ins w:id="1628" w:author="Changcheng Zhang" w:date="2022-08-16T13:24:00Z">
        <w:r w:rsidR="00D02AF0" w:rsidRPr="00C8530C">
          <w:rPr>
            <w:rPrChange w:id="1629" w:author="Bowen Lab" w:date="2022-08-18T14:03:00Z">
              <w:rPr/>
            </w:rPrChange>
          </w:rPr>
          <w:t xml:space="preserve">: </w:t>
        </w:r>
      </w:ins>
      <w:ins w:id="1630" w:author="Changcheng Zhang" w:date="2022-08-16T13:21:00Z">
        <w:r w:rsidR="00103BB7" w:rsidRPr="00C8530C">
          <w:rPr>
            <w:rPrChange w:id="1631" w:author="Bowen Lab" w:date="2022-08-18T14:03:00Z">
              <w:rPr/>
            </w:rPrChange>
          </w:rPr>
          <w:t xml:space="preserve">contains the </w:t>
        </w:r>
      </w:ins>
      <w:ins w:id="1632" w:author="Bowen Lab" w:date="2022-08-18T13:47:00Z">
        <w:r w:rsidR="00900C1C" w:rsidRPr="00C8530C">
          <w:rPr>
            <w:rPrChange w:id="1633" w:author="Bowen Lab" w:date="2022-08-18T14:03:00Z">
              <w:rPr/>
            </w:rPrChange>
          </w:rPr>
          <w:t>“</w:t>
        </w:r>
      </w:ins>
      <w:ins w:id="1634" w:author="Changcheng Zhang" w:date="2022-08-16T13:21:00Z">
        <w:r w:rsidR="00103BB7" w:rsidRPr="00C8530C">
          <w:rPr>
            <w:rPrChange w:id="1635" w:author="Bowen Lab" w:date="2022-08-18T14:03:00Z">
              <w:rPr/>
            </w:rPrChange>
          </w:rPr>
          <w:t>point-wise</w:t>
        </w:r>
      </w:ins>
      <w:ins w:id="1636" w:author="Bowen Lab" w:date="2022-08-18T13:48:00Z">
        <w:r w:rsidR="00900C1C" w:rsidRPr="00C8530C">
          <w:rPr>
            <w:rPrChange w:id="1637" w:author="Bowen Lab" w:date="2022-08-18T14:03:00Z">
              <w:rPr/>
            </w:rPrChange>
          </w:rPr>
          <w:t>”, gamma-corrected</w:t>
        </w:r>
      </w:ins>
      <w:ins w:id="1638" w:author="Changcheng Zhang" w:date="2022-08-16T13:21:00Z">
        <w:r w:rsidR="00103BB7" w:rsidRPr="00C8530C">
          <w:rPr>
            <w:rPrChange w:id="1639" w:author="Bowen Lab" w:date="2022-08-18T14:03:00Z">
              <w:rPr/>
            </w:rPrChange>
          </w:rPr>
          <w:t xml:space="preserve"> FRET efficiency</w:t>
        </w:r>
      </w:ins>
      <w:ins w:id="1640" w:author="Bowen Lab" w:date="2022-08-18T13:48:00Z">
        <w:r w:rsidR="00900C1C" w:rsidRPr="00C8530C">
          <w:rPr>
            <w:rPrChange w:id="1641" w:author="Bowen Lab" w:date="2022-08-18T14:03:00Z">
              <w:rPr/>
            </w:rPrChange>
          </w:rPr>
          <w:t>, which is calculated for</w:t>
        </w:r>
      </w:ins>
      <w:ins w:id="1642" w:author="Changcheng Zhang" w:date="2022-08-16T13:21:00Z">
        <w:r w:rsidR="00103BB7" w:rsidRPr="00C8530C">
          <w:rPr>
            <w:rPrChange w:id="1643" w:author="Bowen Lab" w:date="2022-08-18T14:03:00Z">
              <w:rPr/>
            </w:rPrChange>
          </w:rPr>
          <w:t xml:space="preserve"> </w:t>
        </w:r>
        <w:del w:id="1644" w:author="Bowen Lab" w:date="2022-08-18T13:48:00Z">
          <w:r w:rsidR="00103BB7" w:rsidRPr="00C8530C" w:rsidDel="00900C1C">
            <w:rPr>
              <w:rPrChange w:id="1645" w:author="Bowen Lab" w:date="2022-08-18T14:03:00Z">
                <w:rPr/>
              </w:rPrChange>
            </w:rPr>
            <w:delText>at each time point</w:delText>
          </w:r>
        </w:del>
      </w:ins>
      <w:ins w:id="1646" w:author="Bowen Lab" w:date="2022-08-18T13:48:00Z">
        <w:r w:rsidR="00900C1C" w:rsidRPr="00C8530C">
          <w:rPr>
            <w:rPrChange w:id="1647" w:author="Bowen Lab" w:date="2022-08-18T14:03:00Z">
              <w:rPr/>
            </w:rPrChange>
          </w:rPr>
          <w:t>each movie frame</w:t>
        </w:r>
      </w:ins>
      <w:ins w:id="1648" w:author="Changcheng Zhang" w:date="2022-08-16T13:21:00Z">
        <w:r w:rsidR="00103BB7" w:rsidRPr="00C8530C">
          <w:rPr>
            <w:rPrChange w:id="1649" w:author="Bowen Lab" w:date="2022-08-18T14:03:00Z">
              <w:rPr/>
            </w:rPrChange>
          </w:rPr>
          <w:t xml:space="preserve"> </w:t>
        </w:r>
      </w:ins>
      <w:ins w:id="1650" w:author="Changcheng Zhang" w:date="2022-08-16T13:22:00Z">
        <w:r w:rsidR="00103BB7" w:rsidRPr="00C8530C">
          <w:rPr>
            <w:rPrChange w:id="1651" w:author="Bowen Lab" w:date="2022-08-18T14:03:00Z">
              <w:rPr/>
            </w:rPrChange>
          </w:rPr>
          <w:t xml:space="preserve">for all </w:t>
        </w:r>
        <w:del w:id="1652" w:author="Bowen Lab" w:date="2022-08-18T13:48:00Z">
          <w:r w:rsidR="00103BB7" w:rsidRPr="00C8530C" w:rsidDel="00900C1C">
            <w:rPr>
              <w:rPrChange w:id="1653" w:author="Bowen Lab" w:date="2022-08-18T14:03:00Z">
                <w:rPr/>
              </w:rPrChange>
            </w:rPr>
            <w:delText>the good</w:delText>
          </w:r>
        </w:del>
      </w:ins>
      <w:ins w:id="1654" w:author="Bowen Lab" w:date="2022-08-18T13:48:00Z">
        <w:r w:rsidR="00900C1C" w:rsidRPr="00C8530C">
          <w:rPr>
            <w:rPrChange w:id="1655" w:author="Bowen Lab" w:date="2022-08-18T14:03:00Z">
              <w:rPr/>
            </w:rPrChange>
          </w:rPr>
          <w:t>selected</w:t>
        </w:r>
      </w:ins>
      <w:ins w:id="1656" w:author="Changcheng Zhang" w:date="2022-08-16T13:22:00Z">
        <w:r w:rsidR="00103BB7" w:rsidRPr="00C8530C">
          <w:rPr>
            <w:rPrChange w:id="1657" w:author="Bowen Lab" w:date="2022-08-18T14:03:00Z">
              <w:rPr/>
            </w:rPrChange>
          </w:rPr>
          <w:t xml:space="preserve"> </w:t>
        </w:r>
      </w:ins>
      <w:ins w:id="1658" w:author="Changcheng Zhang" w:date="2022-08-16T13:26:00Z">
        <w:del w:id="1659" w:author="Bowen Lab" w:date="2022-08-18T13:48:00Z">
          <w:r w:rsidR="00D02AF0" w:rsidRPr="00C8530C" w:rsidDel="00900C1C">
            <w:rPr>
              <w:rPrChange w:id="1660" w:author="Bowen Lab" w:date="2022-08-18T14:03:00Z">
                <w:rPr/>
              </w:rPrChange>
            </w:rPr>
            <w:delText xml:space="preserve">molecule </w:delText>
          </w:r>
        </w:del>
      </w:ins>
      <w:ins w:id="1661" w:author="Changcheng Zhang" w:date="2022-08-16T13:22:00Z">
        <w:r w:rsidR="00103BB7" w:rsidRPr="00C8530C">
          <w:rPr>
            <w:rPrChange w:id="1662" w:author="Bowen Lab" w:date="2022-08-18T14:03:00Z">
              <w:rPr/>
            </w:rPrChange>
          </w:rPr>
          <w:t>traces</w:t>
        </w:r>
      </w:ins>
      <w:ins w:id="1663" w:author="Bowen Lab" w:date="2022-08-18T13:48:00Z">
        <w:r w:rsidR="00900C1C" w:rsidRPr="00C8530C">
          <w:rPr>
            <w:rPrChange w:id="1664" w:author="Bowen Lab" w:date="2022-08-18T14:03:00Z">
              <w:rPr/>
            </w:rPrChange>
          </w:rPr>
          <w:t>.</w:t>
        </w:r>
      </w:ins>
    </w:p>
    <w:p w14:paraId="1F358868" w14:textId="760454A1" w:rsidR="00D02AF0" w:rsidRPr="00C8530C" w:rsidRDefault="001C58E0" w:rsidP="00900C1C">
      <w:pPr>
        <w:numPr>
          <w:ilvl w:val="2"/>
          <w:numId w:val="2"/>
        </w:numPr>
        <w:spacing w:after="120"/>
        <w:contextualSpacing/>
        <w:rPr>
          <w:ins w:id="1665" w:author="Changcheng Zhang" w:date="2022-08-16T13:31:00Z"/>
          <w:rPrChange w:id="1666" w:author="Bowen Lab" w:date="2022-08-18T14:03:00Z">
            <w:rPr>
              <w:ins w:id="1667" w:author="Changcheng Zhang" w:date="2022-08-16T13:31:00Z"/>
            </w:rPr>
          </w:rPrChange>
        </w:rPr>
        <w:pPrChange w:id="1668" w:author="Bowen Lab" w:date="2022-08-18T13:53:00Z">
          <w:pPr>
            <w:numPr>
              <w:ilvl w:val="2"/>
              <w:numId w:val="2"/>
            </w:numPr>
            <w:ind w:left="2160" w:hanging="360"/>
          </w:pPr>
        </w:pPrChange>
      </w:pPr>
      <w:ins w:id="1669" w:author="Changcheng Zhang" w:date="2022-08-16T13:31:00Z">
        <w:r w:rsidRPr="00C8530C">
          <w:rPr>
            <w:i/>
            <w:iCs/>
            <w:rPrChange w:id="1670" w:author="Bowen Lab" w:date="2022-08-18T14:03:00Z">
              <w:rPr/>
            </w:rPrChange>
          </w:rPr>
          <w:t>Acceptor.txt</w:t>
        </w:r>
        <w:r w:rsidRPr="00C8530C">
          <w:rPr>
            <w:rPrChange w:id="1671" w:author="Bowen Lab" w:date="2022-08-18T14:03:00Z">
              <w:rPr/>
            </w:rPrChange>
          </w:rPr>
          <w:t>:</w:t>
        </w:r>
      </w:ins>
      <w:ins w:id="1672" w:author="Changcheng Zhang" w:date="2022-08-16T13:32:00Z">
        <w:r w:rsidRPr="00C8530C">
          <w:rPr>
            <w:rPrChange w:id="1673" w:author="Bowen Lab" w:date="2022-08-18T14:03:00Z">
              <w:rPr/>
            </w:rPrChange>
          </w:rPr>
          <w:t xml:space="preserve"> contains the </w:t>
        </w:r>
      </w:ins>
      <w:ins w:id="1674" w:author="Changcheng Zhang" w:date="2022-08-16T13:35:00Z">
        <w:del w:id="1675" w:author="Bowen Lab" w:date="2022-08-18T13:48:00Z">
          <w:r w:rsidRPr="00C8530C" w:rsidDel="00900C1C">
            <w:rPr>
              <w:rPrChange w:id="1676" w:author="Bowen Lab" w:date="2022-08-18T14:03:00Z">
                <w:rPr/>
              </w:rPrChange>
            </w:rPr>
            <w:delText>frame</w:delText>
          </w:r>
        </w:del>
      </w:ins>
      <w:ins w:id="1677" w:author="Bowen Lab" w:date="2022-08-18T13:48:00Z">
        <w:r w:rsidR="00900C1C" w:rsidRPr="00C8530C">
          <w:rPr>
            <w:rPrChange w:id="1678" w:author="Bowen Lab" w:date="2022-08-18T14:03:00Z">
              <w:rPr/>
            </w:rPrChange>
          </w:rPr>
          <w:t>time</w:t>
        </w:r>
      </w:ins>
      <w:ins w:id="1679" w:author="Changcheng Zhang" w:date="2022-08-16T13:35:00Z">
        <w:r w:rsidRPr="00C8530C">
          <w:rPr>
            <w:rPrChange w:id="1680" w:author="Bowen Lab" w:date="2022-08-18T14:03:00Z">
              <w:rPr/>
            </w:rPrChange>
          </w:rPr>
          <w:t>-</w:t>
        </w:r>
      </w:ins>
      <w:ins w:id="1681" w:author="Changcheng Zhang" w:date="2022-08-16T13:32:00Z">
        <w:r w:rsidRPr="00C8530C">
          <w:rPr>
            <w:rPrChange w:id="1682" w:author="Bowen Lab" w:date="2022-08-18T14:03:00Z">
              <w:rPr/>
            </w:rPrChange>
          </w:rPr>
          <w:t>averaged acceptor intensity</w:t>
        </w:r>
      </w:ins>
      <w:ins w:id="1683" w:author="Bowen Lab" w:date="2022-08-18T13:49:00Z">
        <w:r w:rsidR="00900C1C" w:rsidRPr="00C8530C">
          <w:rPr>
            <w:rPrChange w:id="1684" w:author="Bowen Lab" w:date="2022-08-18T14:03:00Z">
              <w:rPr/>
            </w:rPrChange>
          </w:rPr>
          <w:t xml:space="preserve"> </w:t>
        </w:r>
        <w:r w:rsidR="00900C1C" w:rsidRPr="00C8530C">
          <w:rPr>
            <w:rPrChange w:id="1685" w:author="Bowen Lab" w:date="2022-08-18T14:03:00Z">
              <w:rPr/>
            </w:rPrChange>
          </w:rPr>
          <w:t>for each selected trace</w:t>
        </w:r>
        <w:r w:rsidR="00900C1C" w:rsidRPr="00C8530C">
          <w:rPr>
            <w:rPrChange w:id="1686" w:author="Bowen Lab" w:date="2022-08-18T14:03:00Z">
              <w:rPr/>
            </w:rPrChange>
          </w:rPr>
          <w:t>, which is the average intensity</w:t>
        </w:r>
      </w:ins>
      <w:ins w:id="1687" w:author="Changcheng Zhang" w:date="2022-08-16T13:32:00Z">
        <w:r w:rsidRPr="00C8530C">
          <w:rPr>
            <w:rPrChange w:id="1688" w:author="Bowen Lab" w:date="2022-08-18T14:03:00Z">
              <w:rPr/>
            </w:rPrChange>
          </w:rPr>
          <w:t xml:space="preserve"> </w:t>
        </w:r>
        <w:del w:id="1689" w:author="Bowen Lab" w:date="2022-08-18T13:49:00Z">
          <w:r w:rsidRPr="00C8530C" w:rsidDel="00900C1C">
            <w:rPr>
              <w:rPrChange w:id="1690" w:author="Bowen Lab" w:date="2022-08-18T14:03:00Z">
                <w:rPr/>
              </w:rPrChange>
            </w:rPr>
            <w:delText>for each good molecule trace</w:delText>
          </w:r>
        </w:del>
      </w:ins>
      <w:ins w:id="1691" w:author="Changcheng Zhang" w:date="2022-08-16T13:33:00Z">
        <w:del w:id="1692" w:author="Bowen Lab" w:date="2022-08-18T13:49:00Z">
          <w:r w:rsidRPr="00C8530C" w:rsidDel="00900C1C">
            <w:rPr>
              <w:rPrChange w:id="1693" w:author="Bowen Lab" w:date="2022-08-18T14:03:00Z">
                <w:rPr/>
              </w:rPrChange>
            </w:rPr>
            <w:delText xml:space="preserve"> </w:delText>
          </w:r>
        </w:del>
        <w:r w:rsidRPr="00C8530C">
          <w:rPr>
            <w:rPrChange w:id="1694" w:author="Bowen Lab" w:date="2022-08-18T14:03:00Z">
              <w:rPr/>
            </w:rPrChange>
          </w:rPr>
          <w:t xml:space="preserve">prior to </w:t>
        </w:r>
      </w:ins>
      <w:ins w:id="1695" w:author="Changcheng Zhang" w:date="2022-08-16T13:34:00Z">
        <w:r w:rsidRPr="00C8530C">
          <w:rPr>
            <w:rPrChange w:id="1696" w:author="Bowen Lab" w:date="2022-08-18T14:03:00Z">
              <w:rPr/>
            </w:rPrChange>
          </w:rPr>
          <w:t xml:space="preserve">the </w:t>
        </w:r>
      </w:ins>
      <w:ins w:id="1697" w:author="Changcheng Zhang" w:date="2022-08-16T13:33:00Z">
        <w:r w:rsidRPr="00C8530C">
          <w:rPr>
            <w:rPrChange w:id="1698" w:author="Bowen Lab" w:date="2022-08-18T14:03:00Z">
              <w:rPr/>
            </w:rPrChange>
          </w:rPr>
          <w:t xml:space="preserve">acceptor </w:t>
        </w:r>
      </w:ins>
      <w:ins w:id="1699" w:author="Bowen Lab" w:date="2022-08-18T13:49:00Z">
        <w:r w:rsidR="00900C1C" w:rsidRPr="00C8530C">
          <w:rPr>
            <w:rPrChange w:id="1700" w:author="Bowen Lab" w:date="2022-08-18T14:03:00Z">
              <w:rPr/>
            </w:rPrChange>
          </w:rPr>
          <w:t>photobleaching.</w:t>
        </w:r>
      </w:ins>
      <w:ins w:id="1701" w:author="Changcheng Zhang" w:date="2022-08-16T13:33:00Z">
        <w:del w:id="1702" w:author="Bowen Lab" w:date="2022-08-18T13:49:00Z">
          <w:r w:rsidRPr="00C8530C" w:rsidDel="00900C1C">
            <w:rPr>
              <w:rPrChange w:id="1703" w:author="Bowen Lab" w:date="2022-08-18T14:03:00Z">
                <w:rPr/>
              </w:rPrChange>
            </w:rPr>
            <w:delText>bleaching</w:delText>
          </w:r>
        </w:del>
      </w:ins>
      <w:ins w:id="1704" w:author="Changcheng Zhang" w:date="2022-08-16T13:34:00Z">
        <w:del w:id="1705" w:author="Bowen Lab" w:date="2022-08-18T13:49:00Z">
          <w:r w:rsidRPr="00C8530C" w:rsidDel="00900C1C">
            <w:rPr>
              <w:rPrChange w:id="1706" w:author="Bowen Lab" w:date="2022-08-18T14:03:00Z">
                <w:rPr/>
              </w:rPrChange>
            </w:rPr>
            <w:delText xml:space="preserve"> </w:delText>
          </w:r>
        </w:del>
      </w:ins>
      <w:ins w:id="1707" w:author="Changcheng Zhang" w:date="2022-08-16T13:36:00Z">
        <w:del w:id="1708" w:author="Bowen Lab" w:date="2022-08-18T13:49:00Z">
          <w:r w:rsidRPr="00C8530C" w:rsidDel="00900C1C">
            <w:rPr>
              <w:rPrChange w:id="1709" w:author="Bowen Lab" w:date="2022-08-18T14:03:00Z">
                <w:rPr/>
              </w:rPrChange>
            </w:rPr>
            <w:delText>frame</w:delText>
          </w:r>
        </w:del>
      </w:ins>
    </w:p>
    <w:p w14:paraId="43A8B367" w14:textId="4315DA38" w:rsidR="001C58E0" w:rsidRPr="00C8530C" w:rsidRDefault="001C58E0" w:rsidP="00900C1C">
      <w:pPr>
        <w:numPr>
          <w:ilvl w:val="2"/>
          <w:numId w:val="2"/>
        </w:numPr>
        <w:spacing w:after="120"/>
        <w:contextualSpacing/>
        <w:rPr>
          <w:ins w:id="1710" w:author="Changcheng Zhang" w:date="2022-08-16T13:35:00Z"/>
          <w:rPrChange w:id="1711" w:author="Bowen Lab" w:date="2022-08-18T14:03:00Z">
            <w:rPr>
              <w:ins w:id="1712" w:author="Changcheng Zhang" w:date="2022-08-16T13:35:00Z"/>
              <w:i/>
              <w:iCs/>
            </w:rPr>
          </w:rPrChange>
        </w:rPr>
        <w:pPrChange w:id="1713" w:author="Bowen Lab" w:date="2022-08-18T13:53:00Z">
          <w:pPr>
            <w:numPr>
              <w:ilvl w:val="2"/>
              <w:numId w:val="2"/>
            </w:numPr>
            <w:ind w:left="2160" w:hanging="360"/>
          </w:pPr>
        </w:pPrChange>
      </w:pPr>
      <w:ins w:id="1714" w:author="Changcheng Zhang" w:date="2022-08-16T13:31:00Z">
        <w:r w:rsidRPr="00C8530C">
          <w:rPr>
            <w:i/>
            <w:iCs/>
            <w:rPrChange w:id="1715" w:author="Bowen Lab" w:date="2022-08-18T14:03:00Z">
              <w:rPr>
                <w:i/>
                <w:iCs/>
              </w:rPr>
            </w:rPrChange>
          </w:rPr>
          <w:t>Donor</w:t>
        </w:r>
        <w:r w:rsidRPr="00C8530C">
          <w:rPr>
            <w:rPrChange w:id="1716" w:author="Bowen Lab" w:date="2022-08-18T14:03:00Z">
              <w:rPr>
                <w:i/>
                <w:iCs/>
              </w:rPr>
            </w:rPrChange>
          </w:rPr>
          <w:t>.</w:t>
        </w:r>
        <w:r w:rsidRPr="00C8530C">
          <w:rPr>
            <w:rPrChange w:id="1717" w:author="Bowen Lab" w:date="2022-08-18T14:03:00Z">
              <w:rPr/>
            </w:rPrChange>
          </w:rPr>
          <w:t xml:space="preserve">txt: </w:t>
        </w:r>
      </w:ins>
      <w:ins w:id="1718" w:author="Bowen Lab" w:date="2022-08-18T13:50:00Z">
        <w:r w:rsidR="00900C1C" w:rsidRPr="00C8530C">
          <w:rPr>
            <w:rPrChange w:id="1719" w:author="Bowen Lab" w:date="2022-08-18T14:03:00Z">
              <w:rPr/>
            </w:rPrChange>
          </w:rPr>
          <w:t xml:space="preserve">contains the time-averaged </w:t>
        </w:r>
      </w:ins>
      <w:ins w:id="1720" w:author="Changcheng Zhang" w:date="2022-08-16T13:33:00Z">
        <w:del w:id="1721" w:author="Bowen Lab" w:date="2022-08-18T13:50:00Z">
          <w:r w:rsidRPr="00C8530C" w:rsidDel="00900C1C">
            <w:rPr>
              <w:rPrChange w:id="1722" w:author="Bowen Lab" w:date="2022-08-18T14:03:00Z">
                <w:rPr/>
              </w:rPrChange>
            </w:rPr>
            <w:delText xml:space="preserve">contains the </w:delText>
          </w:r>
        </w:del>
      </w:ins>
      <w:ins w:id="1723" w:author="Changcheng Zhang" w:date="2022-08-16T13:35:00Z">
        <w:del w:id="1724" w:author="Bowen Lab" w:date="2022-08-18T13:50:00Z">
          <w:r w:rsidRPr="00C8530C" w:rsidDel="00900C1C">
            <w:rPr>
              <w:rPrChange w:id="1725" w:author="Bowen Lab" w:date="2022-08-18T14:03:00Z">
                <w:rPr/>
              </w:rPrChange>
            </w:rPr>
            <w:delText>frame-averaged</w:delText>
          </w:r>
        </w:del>
      </w:ins>
      <w:ins w:id="1726" w:author="Changcheng Zhang" w:date="2022-08-16T13:33:00Z">
        <w:del w:id="1727" w:author="Bowen Lab" w:date="2022-08-18T13:50:00Z">
          <w:r w:rsidRPr="00C8530C" w:rsidDel="00900C1C">
            <w:rPr>
              <w:rPrChange w:id="1728" w:author="Bowen Lab" w:date="2022-08-18T14:03:00Z">
                <w:rPr/>
              </w:rPrChange>
            </w:rPr>
            <w:delText xml:space="preserve"> </w:delText>
          </w:r>
        </w:del>
        <w:r w:rsidRPr="00C8530C">
          <w:rPr>
            <w:rPrChange w:id="1729" w:author="Bowen Lab" w:date="2022-08-18T14:03:00Z">
              <w:rPr/>
            </w:rPrChange>
          </w:rPr>
          <w:t xml:space="preserve">donor intensity </w:t>
        </w:r>
      </w:ins>
      <w:ins w:id="1730" w:author="Bowen Lab" w:date="2022-08-18T13:50:00Z">
        <w:r w:rsidR="00900C1C" w:rsidRPr="00C8530C">
          <w:rPr>
            <w:rPrChange w:id="1731" w:author="Bowen Lab" w:date="2022-08-18T14:03:00Z">
              <w:rPr/>
            </w:rPrChange>
          </w:rPr>
          <w:t>for each selected trace, which is the average intensity prior to acceptor photobleaching.</w:t>
        </w:r>
      </w:ins>
      <w:ins w:id="1732" w:author="Changcheng Zhang" w:date="2022-08-16T13:33:00Z">
        <w:del w:id="1733" w:author="Bowen Lab" w:date="2022-08-18T13:50:00Z">
          <w:r w:rsidRPr="00C8530C" w:rsidDel="00900C1C">
            <w:rPr>
              <w:rPrChange w:id="1734" w:author="Bowen Lab" w:date="2022-08-18T14:03:00Z">
                <w:rPr/>
              </w:rPrChange>
            </w:rPr>
            <w:delText xml:space="preserve">for each good molecule trace </w:delText>
          </w:r>
        </w:del>
      </w:ins>
      <w:ins w:id="1735" w:author="Changcheng Zhang" w:date="2022-08-16T13:35:00Z">
        <w:del w:id="1736" w:author="Bowen Lab" w:date="2022-08-18T13:50:00Z">
          <w:r w:rsidRPr="00C8530C" w:rsidDel="00900C1C">
            <w:rPr>
              <w:rPrChange w:id="1737" w:author="Bowen Lab" w:date="2022-08-18T14:03:00Z">
                <w:rPr/>
              </w:rPrChange>
            </w:rPr>
            <w:delText xml:space="preserve">prior to the acceptor bleaching </w:delText>
          </w:r>
        </w:del>
      </w:ins>
      <w:ins w:id="1738" w:author="Changcheng Zhang" w:date="2022-08-16T13:36:00Z">
        <w:del w:id="1739" w:author="Bowen Lab" w:date="2022-08-18T13:50:00Z">
          <w:r w:rsidRPr="00C8530C" w:rsidDel="00900C1C">
            <w:rPr>
              <w:rPrChange w:id="1740" w:author="Bowen Lab" w:date="2022-08-18T14:03:00Z">
                <w:rPr/>
              </w:rPrChange>
            </w:rPr>
            <w:delText>frame</w:delText>
          </w:r>
        </w:del>
      </w:ins>
      <w:ins w:id="1741" w:author="Changcheng Zhang" w:date="2022-08-16T13:35:00Z">
        <w:del w:id="1742" w:author="Bowen Lab" w:date="2022-08-18T13:50:00Z">
          <w:r w:rsidRPr="00C8530C" w:rsidDel="00900C1C">
            <w:rPr>
              <w:i/>
              <w:iCs/>
              <w:rPrChange w:id="1743" w:author="Bowen Lab" w:date="2022-08-18T14:03:00Z">
                <w:rPr>
                  <w:i/>
                  <w:iCs/>
                </w:rPr>
              </w:rPrChange>
            </w:rPr>
            <w:delText xml:space="preserve"> </w:delText>
          </w:r>
        </w:del>
      </w:ins>
    </w:p>
    <w:p w14:paraId="00000026" w14:textId="01AF206C" w:rsidR="004E796A" w:rsidRPr="00C8530C" w:rsidRDefault="00D02AF0" w:rsidP="00900C1C">
      <w:pPr>
        <w:numPr>
          <w:ilvl w:val="2"/>
          <w:numId w:val="2"/>
        </w:numPr>
        <w:spacing w:after="120"/>
        <w:contextualSpacing/>
        <w:rPr>
          <w:ins w:id="1744" w:author="Changcheng Zhang" w:date="2022-08-16T13:24:00Z"/>
          <w:rPrChange w:id="1745" w:author="Bowen Lab" w:date="2022-08-18T14:03:00Z">
            <w:rPr>
              <w:ins w:id="1746" w:author="Changcheng Zhang" w:date="2022-08-16T13:24:00Z"/>
            </w:rPr>
          </w:rPrChange>
        </w:rPr>
        <w:pPrChange w:id="1747" w:author="Bowen Lab" w:date="2022-08-18T13:53:00Z">
          <w:pPr>
            <w:numPr>
              <w:ilvl w:val="2"/>
              <w:numId w:val="2"/>
            </w:numPr>
            <w:ind w:left="2160" w:hanging="360"/>
          </w:pPr>
        </w:pPrChange>
      </w:pPr>
      <w:ins w:id="1748" w:author="Changcheng Zhang" w:date="2022-08-16T13:24:00Z">
        <w:r w:rsidRPr="00C8530C">
          <w:rPr>
            <w:i/>
            <w:iCs/>
            <w:rPrChange w:id="1749" w:author="Bowen Lab" w:date="2022-08-18T14:03:00Z">
              <w:rPr>
                <w:i/>
                <w:iCs/>
              </w:rPr>
            </w:rPrChange>
          </w:rPr>
          <w:t>rawFRET.txt</w:t>
        </w:r>
      </w:ins>
      <w:ins w:id="1750" w:author="Changcheng Zhang" w:date="2022-08-16T13:25:00Z">
        <w:r w:rsidRPr="00C8530C">
          <w:rPr>
            <w:rPrChange w:id="1751" w:author="Bowen Lab" w:date="2022-08-18T14:03:00Z">
              <w:rPr/>
            </w:rPrChange>
          </w:rPr>
          <w:t xml:space="preserve">: </w:t>
        </w:r>
      </w:ins>
      <w:del w:id="1752" w:author="Changcheng Zhang" w:date="2022-08-16T13:25:00Z">
        <w:r w:rsidR="0042463E" w:rsidRPr="00C8530C" w:rsidDel="00D02AF0">
          <w:rPr>
            <w:rPrChange w:id="1753" w:author="Bowen Lab" w:date="2022-08-18T14:03:00Z">
              <w:rPr/>
            </w:rPrChange>
          </w:rPr>
          <w:delText>It also outputs the</w:delText>
        </w:r>
      </w:del>
      <w:ins w:id="1754" w:author="Changcheng Zhang" w:date="2022-08-16T13:25:00Z">
        <w:r w:rsidRPr="00C8530C">
          <w:rPr>
            <w:rPrChange w:id="1755" w:author="Bowen Lab" w:date="2022-08-18T14:03:00Z">
              <w:rPr/>
            </w:rPrChange>
          </w:rPr>
          <w:t xml:space="preserve">contains </w:t>
        </w:r>
      </w:ins>
      <w:ins w:id="1756" w:author="Bowen Lab" w:date="2022-08-18T14:01:00Z">
        <w:r w:rsidR="00C8530C" w:rsidRPr="00C8530C">
          <w:rPr>
            <w:rPrChange w:id="1757" w:author="Bowen Lab" w:date="2022-08-18T14:03:00Z">
              <w:rPr/>
            </w:rPrChange>
          </w:rPr>
          <w:t xml:space="preserve">the time-averaged </w:t>
        </w:r>
      </w:ins>
      <w:ins w:id="1758" w:author="Changcheng Zhang" w:date="2022-08-16T13:25:00Z">
        <w:del w:id="1759" w:author="Bowen Lab" w:date="2022-08-18T14:01:00Z">
          <w:r w:rsidRPr="00C8530C" w:rsidDel="00C8530C">
            <w:rPr>
              <w:rPrChange w:id="1760" w:author="Bowen Lab" w:date="2022-08-18T14:03:00Z">
                <w:rPr/>
              </w:rPrChange>
            </w:rPr>
            <w:delText xml:space="preserve">the </w:delText>
          </w:r>
        </w:del>
      </w:ins>
      <w:ins w:id="1761" w:author="Changcheng Zhang" w:date="2022-08-16T13:36:00Z">
        <w:del w:id="1762" w:author="Bowen Lab" w:date="2022-08-18T14:01:00Z">
          <w:r w:rsidR="001C58E0" w:rsidRPr="00C8530C" w:rsidDel="00C8530C">
            <w:rPr>
              <w:rPrChange w:id="1763" w:author="Bowen Lab" w:date="2022-08-18T14:03:00Z">
                <w:rPr/>
              </w:rPrChange>
            </w:rPr>
            <w:delText>frame-</w:delText>
          </w:r>
        </w:del>
      </w:ins>
      <w:del w:id="1764" w:author="Bowen Lab" w:date="2022-08-18T14:01:00Z">
        <w:r w:rsidR="0042463E" w:rsidRPr="00C8530C" w:rsidDel="00C8530C">
          <w:rPr>
            <w:rPrChange w:id="1765" w:author="Bowen Lab" w:date="2022-08-18T14:03:00Z">
              <w:rPr/>
            </w:rPrChange>
          </w:rPr>
          <w:delText xml:space="preserve"> averaged </w:delText>
        </w:r>
      </w:del>
      <w:del w:id="1766" w:author="Changcheng Zhang" w:date="2022-08-16T13:25:00Z">
        <w:r w:rsidR="0042463E" w:rsidRPr="00C8530C" w:rsidDel="00D02AF0">
          <w:rPr>
            <w:rPrChange w:id="1767" w:author="Bowen Lab" w:date="2022-08-18T14:03:00Z">
              <w:rPr/>
            </w:rPrChange>
          </w:rPr>
          <w:delText xml:space="preserve">per-molecule </w:delText>
        </w:r>
      </w:del>
      <w:r w:rsidR="0042463E" w:rsidRPr="00C8530C">
        <w:rPr>
          <w:rPrChange w:id="1768" w:author="Bowen Lab" w:date="2022-08-18T14:03:00Z">
            <w:rPr/>
          </w:rPrChange>
        </w:rPr>
        <w:t>FRET efficiency</w:t>
      </w:r>
      <w:ins w:id="1769" w:author="Changcheng Zhang" w:date="2022-08-16T13:25:00Z">
        <w:r w:rsidRPr="00C8530C">
          <w:rPr>
            <w:rPrChange w:id="1770" w:author="Bowen Lab" w:date="2022-08-18T14:03:00Z">
              <w:rPr/>
            </w:rPrChange>
          </w:rPr>
          <w:t xml:space="preserve"> for </w:t>
        </w:r>
      </w:ins>
      <w:ins w:id="1771" w:author="Bowen Lab" w:date="2022-08-18T14:01:00Z">
        <w:r w:rsidR="00C8530C" w:rsidRPr="00C8530C">
          <w:rPr>
            <w:rPrChange w:id="1772" w:author="Bowen Lab" w:date="2022-08-18T14:03:00Z">
              <w:rPr/>
            </w:rPrChange>
          </w:rPr>
          <w:t>selected trace</w:t>
        </w:r>
        <w:r w:rsidR="00C8530C" w:rsidRPr="00C8530C" w:rsidDel="00C8530C">
          <w:rPr>
            <w:rPrChange w:id="1773" w:author="Bowen Lab" w:date="2022-08-18T14:03:00Z">
              <w:rPr/>
            </w:rPrChange>
          </w:rPr>
          <w:t xml:space="preserve"> </w:t>
        </w:r>
      </w:ins>
      <w:ins w:id="1774" w:author="Changcheng Zhang" w:date="2022-08-16T13:25:00Z">
        <w:del w:id="1775" w:author="Bowen Lab" w:date="2022-08-18T14:01:00Z">
          <w:r w:rsidRPr="00C8530C" w:rsidDel="00C8530C">
            <w:rPr>
              <w:rPrChange w:id="1776" w:author="Bowen Lab" w:date="2022-08-18T14:03:00Z">
                <w:rPr/>
              </w:rPrChange>
            </w:rPr>
            <w:delText xml:space="preserve">each </w:delText>
          </w:r>
        </w:del>
      </w:ins>
      <w:ins w:id="1777" w:author="Changcheng Zhang" w:date="2022-08-16T13:33:00Z">
        <w:del w:id="1778" w:author="Bowen Lab" w:date="2022-08-18T14:01:00Z">
          <w:r w:rsidR="001C58E0" w:rsidRPr="00C8530C" w:rsidDel="00C8530C">
            <w:rPr>
              <w:rPrChange w:id="1779" w:author="Bowen Lab" w:date="2022-08-18T14:03:00Z">
                <w:rPr/>
              </w:rPrChange>
            </w:rPr>
            <w:delText xml:space="preserve">good </w:delText>
          </w:r>
        </w:del>
      </w:ins>
      <w:ins w:id="1780" w:author="Changcheng Zhang" w:date="2022-08-16T13:26:00Z">
        <w:del w:id="1781" w:author="Bowen Lab" w:date="2022-08-18T14:01:00Z">
          <w:r w:rsidRPr="00C8530C" w:rsidDel="00C8530C">
            <w:rPr>
              <w:rPrChange w:id="1782" w:author="Bowen Lab" w:date="2022-08-18T14:03:00Z">
                <w:rPr/>
              </w:rPrChange>
            </w:rPr>
            <w:delText xml:space="preserve">molecule </w:delText>
          </w:r>
        </w:del>
      </w:ins>
      <w:ins w:id="1783" w:author="Changcheng Zhang" w:date="2022-08-16T13:36:00Z">
        <w:r w:rsidR="001C58E0" w:rsidRPr="00C8530C">
          <w:rPr>
            <w:rPrChange w:id="1784" w:author="Bowen Lab" w:date="2022-08-18T14:03:00Z">
              <w:rPr/>
            </w:rPrChange>
          </w:rPr>
          <w:t xml:space="preserve">prior to </w:t>
        </w:r>
      </w:ins>
      <w:ins w:id="1785" w:author="Bowen Lab" w:date="2022-08-18T14:01:00Z">
        <w:r w:rsidR="00C8530C" w:rsidRPr="00C8530C">
          <w:rPr>
            <w:rPrChange w:id="1786" w:author="Bowen Lab" w:date="2022-08-18T14:03:00Z">
              <w:rPr/>
            </w:rPrChange>
          </w:rPr>
          <w:t>acceptor photobleaching</w:t>
        </w:r>
        <w:r w:rsidR="00C8530C" w:rsidRPr="00C8530C">
          <w:rPr>
            <w:rPrChange w:id="1787" w:author="Bowen Lab" w:date="2022-08-18T14:03:00Z">
              <w:rPr/>
            </w:rPrChange>
          </w:rPr>
          <w:t>.</w:t>
        </w:r>
      </w:ins>
      <w:ins w:id="1788" w:author="Changcheng Zhang" w:date="2022-08-16T13:36:00Z">
        <w:del w:id="1789" w:author="Bowen Lab" w:date="2022-08-18T14:01:00Z">
          <w:r w:rsidR="001C58E0" w:rsidRPr="00C8530C" w:rsidDel="00C8530C">
            <w:rPr>
              <w:rPrChange w:id="1790" w:author="Bowen Lab" w:date="2022-08-18T14:03:00Z">
                <w:rPr/>
              </w:rPrChange>
            </w:rPr>
            <w:delText>the acceptor bleaching frame</w:delText>
          </w:r>
        </w:del>
      </w:ins>
      <w:del w:id="1791" w:author="Changcheng Zhang" w:date="2022-08-16T13:25:00Z">
        <w:r w:rsidR="0042463E" w:rsidRPr="00C8530C" w:rsidDel="00D02AF0">
          <w:rPr>
            <w:rPrChange w:id="1792" w:author="Bowen Lab" w:date="2022-08-18T14:03:00Z">
              <w:rPr/>
            </w:rPrChange>
          </w:rPr>
          <w:delText xml:space="preserve"> which is saved in </w:delText>
        </w:r>
        <w:r w:rsidR="0042463E" w:rsidRPr="00C8530C" w:rsidDel="00D02AF0">
          <w:rPr>
            <w:i/>
            <w:iCs/>
            <w:rPrChange w:id="1793" w:author="Bowen Lab" w:date="2022-08-18T14:03:00Z">
              <w:rPr/>
            </w:rPrChange>
          </w:rPr>
          <w:delText>“</w:delText>
        </w:r>
      </w:del>
      <w:del w:id="1794" w:author="Changcheng Zhang" w:date="2022-08-16T13:24:00Z">
        <w:r w:rsidR="0042463E" w:rsidRPr="00C8530C" w:rsidDel="00D02AF0">
          <w:rPr>
            <w:i/>
            <w:iCs/>
            <w:rPrChange w:id="1795" w:author="Bowen Lab" w:date="2022-08-18T14:03:00Z">
              <w:rPr/>
            </w:rPrChange>
          </w:rPr>
          <w:delText>rawFRET.txt</w:delText>
        </w:r>
      </w:del>
      <w:del w:id="1796" w:author="Changcheng Zhang" w:date="2022-08-16T13:25:00Z">
        <w:r w:rsidR="0042463E" w:rsidRPr="00C8530C" w:rsidDel="00D02AF0">
          <w:rPr>
            <w:i/>
            <w:iCs/>
            <w:rPrChange w:id="1797" w:author="Bowen Lab" w:date="2022-08-18T14:03:00Z">
              <w:rPr/>
            </w:rPrChange>
          </w:rPr>
          <w:delText>”</w:delText>
        </w:r>
        <w:r w:rsidR="0042463E" w:rsidRPr="00C8530C" w:rsidDel="00D02AF0">
          <w:rPr>
            <w:rPrChange w:id="1798" w:author="Bowen Lab" w:date="2022-08-18T14:03:00Z">
              <w:rPr/>
            </w:rPrChange>
          </w:rPr>
          <w:delText xml:space="preserve">. </w:delText>
        </w:r>
      </w:del>
    </w:p>
    <w:p w14:paraId="12A3FA64" w14:textId="1C523B14" w:rsidR="00103BB7" w:rsidRPr="00C8530C" w:rsidDel="00D02AF0" w:rsidRDefault="00103BB7" w:rsidP="00900C1C">
      <w:pPr>
        <w:numPr>
          <w:ilvl w:val="2"/>
          <w:numId w:val="2"/>
        </w:numPr>
        <w:spacing w:after="120"/>
        <w:contextualSpacing/>
        <w:rPr>
          <w:del w:id="1799" w:author="Changcheng Zhang" w:date="2022-08-16T13:27:00Z"/>
          <w:rPrChange w:id="1800" w:author="Bowen Lab" w:date="2022-08-18T14:03:00Z">
            <w:rPr>
              <w:del w:id="1801" w:author="Changcheng Zhang" w:date="2022-08-16T13:27:00Z"/>
            </w:rPr>
          </w:rPrChange>
        </w:rPr>
        <w:pPrChange w:id="1802" w:author="Bowen Lab" w:date="2022-08-18T13:53:00Z">
          <w:pPr>
            <w:numPr>
              <w:ilvl w:val="1"/>
              <w:numId w:val="2"/>
            </w:numPr>
            <w:ind w:left="1440" w:hanging="360"/>
          </w:pPr>
        </w:pPrChange>
      </w:pPr>
      <w:ins w:id="1803" w:author="Changcheng Zhang" w:date="2022-08-16T13:24:00Z">
        <w:r w:rsidRPr="00C8530C">
          <w:rPr>
            <w:i/>
            <w:iCs/>
            <w:rPrChange w:id="1804" w:author="Bowen Lab" w:date="2022-08-18T14:03:00Z">
              <w:rPr>
                <w:i/>
                <w:iCs/>
              </w:rPr>
            </w:rPrChange>
          </w:rPr>
          <w:t>working.mat</w:t>
        </w:r>
        <w:r w:rsidR="00D02AF0" w:rsidRPr="00C8530C">
          <w:rPr>
            <w:rPrChange w:id="1805" w:author="Bowen Lab" w:date="2022-08-18T14:03:00Z">
              <w:rPr/>
            </w:rPrChange>
          </w:rPr>
          <w:t>:</w:t>
        </w:r>
      </w:ins>
      <w:ins w:id="1806" w:author="Changcheng Zhang" w:date="2022-08-16T13:26:00Z">
        <w:r w:rsidR="00D02AF0" w:rsidRPr="00C8530C">
          <w:rPr>
            <w:rPrChange w:id="1807" w:author="Bowen Lab" w:date="2022-08-18T14:03:00Z">
              <w:rPr/>
            </w:rPrChange>
          </w:rPr>
          <w:t xml:space="preserve"> contains all </w:t>
        </w:r>
        <w:del w:id="1808" w:author="Bowen Lab" w:date="2022-08-18T14:01:00Z">
          <w:r w:rsidR="00D02AF0" w:rsidRPr="00C8530C" w:rsidDel="00C8530C">
            <w:rPr>
              <w:rPrChange w:id="1809" w:author="Bowen Lab" w:date="2022-08-18T14:03:00Z">
                <w:rPr/>
              </w:rPrChange>
            </w:rPr>
            <w:delText>the mainly involved</w:delText>
          </w:r>
        </w:del>
        <w:del w:id="1810" w:author="Bowen Lab" w:date="2022-08-18T14:02:00Z">
          <w:r w:rsidR="00D02AF0" w:rsidRPr="00C8530C" w:rsidDel="00C8530C">
            <w:rPr>
              <w:rPrChange w:id="1811" w:author="Bowen Lab" w:date="2022-08-18T14:03:00Z">
                <w:rPr/>
              </w:rPrChange>
            </w:rPr>
            <w:delText xml:space="preserve"> </w:delText>
          </w:r>
        </w:del>
        <w:r w:rsidR="00D02AF0" w:rsidRPr="00C8530C">
          <w:rPr>
            <w:rPrChange w:id="1812" w:author="Bowen Lab" w:date="2022-08-18T14:03:00Z">
              <w:rPr/>
            </w:rPrChange>
          </w:rPr>
          <w:t>variables in the</w:t>
        </w:r>
        <w:del w:id="1813" w:author="Bowen Lab" w:date="2022-08-18T14:02:00Z">
          <w:r w:rsidR="00D02AF0" w:rsidRPr="00C8530C" w:rsidDel="00C8530C">
            <w:rPr>
              <w:rPrChange w:id="1814" w:author="Bowen Lab" w:date="2022-08-18T14:03:00Z">
                <w:rPr/>
              </w:rPrChange>
            </w:rPr>
            <w:delText xml:space="preserve"> correction process as a reference</w:delText>
          </w:r>
        </w:del>
      </w:ins>
    </w:p>
    <w:p w14:paraId="079BA61D" w14:textId="77777777" w:rsidR="00777943" w:rsidRDefault="0042463E" w:rsidP="00900C1C">
      <w:pPr>
        <w:numPr>
          <w:ilvl w:val="2"/>
          <w:numId w:val="2"/>
        </w:numPr>
        <w:spacing w:after="120"/>
        <w:contextualSpacing/>
      </w:pPr>
      <w:del w:id="1815" w:author="Changcheng Zhang" w:date="2022-08-16T13:27:00Z">
        <w:r w:rsidRPr="00C8530C" w:rsidDel="00D02AF0">
          <w:rPr>
            <w:highlight w:val="yellow"/>
            <w:rPrChange w:id="1816" w:author="Bowen Lab" w:date="2022-08-18T14:03:00Z">
              <w:rPr/>
            </w:rPrChange>
          </w:rPr>
          <w:delText xml:space="preserve">Note: The script also generates a “working.mat” file, which includes </w:delText>
        </w:r>
      </w:del>
      <w:del w:id="1817" w:author="Changcheng Zhang" w:date="2022-08-16T13:26:00Z">
        <w:r w:rsidRPr="00C8530C" w:rsidDel="00D02AF0">
          <w:rPr>
            <w:highlight w:val="yellow"/>
            <w:rPrChange w:id="1818" w:author="Bowen Lab" w:date="2022-08-18T14:03:00Z">
              <w:rPr/>
            </w:rPrChange>
          </w:rPr>
          <w:delText>all the mainly involved variables in the correction process as a reference.</w:delText>
        </w:r>
      </w:del>
      <w:ins w:id="1819" w:author="Bowen Lab" w:date="2022-08-18T14:02:00Z">
        <w:r w:rsidR="00C8530C" w:rsidRPr="00C8530C">
          <w:rPr>
            <w:rPrChange w:id="1820" w:author="Bowen Lab" w:date="2022-08-18T14:03:00Z">
              <w:rPr/>
            </w:rPrChange>
          </w:rPr>
          <w:t xml:space="preserve"> MATLAB </w:t>
        </w:r>
        <w:r w:rsidR="00C8530C" w:rsidRPr="00C8530C">
          <w:rPr>
            <w:rPrChange w:id="1821" w:author="Bowen Lab" w:date="2022-08-18T14:03:00Z">
              <w:rPr/>
            </w:rPrChange>
          </w:rPr>
          <w:t>workspace</w:t>
        </w:r>
        <w:r w:rsidR="00C8530C" w:rsidRPr="00C8530C">
          <w:rPr>
            <w:rPrChange w:id="1822" w:author="Bowen Lab" w:date="2022-08-18T14:03:00Z">
              <w:rPr/>
            </w:rPrChange>
          </w:rPr>
          <w:t xml:space="preserve"> during the analysis for diagnostic purposes.</w:t>
        </w:r>
      </w:ins>
    </w:p>
    <w:p w14:paraId="3587AE3A" w14:textId="425FBEE9" w:rsidR="00777943" w:rsidRDefault="00777943" w:rsidP="00FF519A">
      <w:pPr>
        <w:spacing w:after="120"/>
        <w:contextualSpacing/>
        <w:rPr>
          <w:ins w:id="1823" w:author="Bowen Lab" w:date="2022-08-18T14:14:00Z"/>
        </w:rPr>
        <w:pPrChange w:id="1824" w:author="Bowen Lab" w:date="2022-08-18T14:14:00Z">
          <w:pPr>
            <w:numPr>
              <w:ilvl w:val="2"/>
              <w:numId w:val="2"/>
            </w:numPr>
            <w:spacing w:after="120"/>
            <w:ind w:left="2160" w:hanging="360"/>
            <w:contextualSpacing/>
          </w:pPr>
        </w:pPrChange>
      </w:pPr>
    </w:p>
    <w:p w14:paraId="6E2BC5D6" w14:textId="62DD11D3" w:rsidR="00FF519A" w:rsidRPr="00FF519A" w:rsidRDefault="00FF519A" w:rsidP="00FF519A">
      <w:pPr>
        <w:spacing w:after="120"/>
        <w:contextualSpacing/>
        <w:rPr>
          <w:b/>
          <w:rPrChange w:id="1825" w:author="Bowen Lab" w:date="2022-08-18T14:15:00Z">
            <w:rPr/>
          </w:rPrChange>
        </w:rPr>
        <w:pPrChange w:id="1826" w:author="Bowen Lab" w:date="2022-08-18T14:14:00Z">
          <w:pPr>
            <w:numPr>
              <w:ilvl w:val="2"/>
              <w:numId w:val="2"/>
            </w:numPr>
            <w:spacing w:after="120"/>
            <w:ind w:left="2160" w:hanging="360"/>
            <w:contextualSpacing/>
          </w:pPr>
        </w:pPrChange>
      </w:pPr>
      <w:ins w:id="1827" w:author="Bowen Lab" w:date="2022-08-18T14:14:00Z">
        <w:r w:rsidRPr="00FF519A">
          <w:rPr>
            <w:b/>
            <w:rPrChange w:id="1828" w:author="Bowen Lab" w:date="2022-08-18T14:15:00Z">
              <w:rPr/>
            </w:rPrChange>
          </w:rPr>
          <w:t>References</w:t>
        </w:r>
      </w:ins>
    </w:p>
    <w:p w14:paraId="4F2D8960" w14:textId="77777777" w:rsidR="00777943" w:rsidRPr="00777943" w:rsidRDefault="00777943" w:rsidP="00777943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777943">
        <w:t>1.</w:t>
      </w:r>
      <w:r w:rsidRPr="00777943">
        <w:tab/>
        <w:t xml:space="preserve">McCann, J.J., Choi, U.B., Zheng, L., Weninger, K. &amp; Bowen, M.E. Optimizing methods to recover absolute FRET efficiency from immobilized single molecules. </w:t>
      </w:r>
      <w:r w:rsidRPr="00777943">
        <w:rPr>
          <w:i/>
        </w:rPr>
        <w:t>Biophys J</w:t>
      </w:r>
      <w:r w:rsidRPr="00777943">
        <w:t xml:space="preserve"> </w:t>
      </w:r>
      <w:r w:rsidRPr="00777943">
        <w:rPr>
          <w:b/>
        </w:rPr>
        <w:t>99</w:t>
      </w:r>
      <w:r w:rsidRPr="00777943">
        <w:t>, 961-70 (2010).</w:t>
      </w:r>
    </w:p>
    <w:p w14:paraId="03BA7F5D" w14:textId="77777777" w:rsidR="00777943" w:rsidRPr="00777943" w:rsidRDefault="00777943" w:rsidP="00777943">
      <w:pPr>
        <w:pStyle w:val="EndNoteBibliography"/>
        <w:ind w:left="720" w:hanging="720"/>
      </w:pPr>
      <w:r w:rsidRPr="00777943">
        <w:t>2.</w:t>
      </w:r>
      <w:r w:rsidRPr="00777943">
        <w:tab/>
        <w:t xml:space="preserve">Juette, M.F. et al. Single-molecule imaging of non-equilibrium molecular ensembles on the millisecond timescale. </w:t>
      </w:r>
      <w:r w:rsidRPr="00777943">
        <w:rPr>
          <w:i/>
        </w:rPr>
        <w:t>Nature Methods</w:t>
      </w:r>
      <w:r w:rsidRPr="00777943">
        <w:t xml:space="preserve"> </w:t>
      </w:r>
      <w:r w:rsidRPr="00777943">
        <w:rPr>
          <w:b/>
        </w:rPr>
        <w:t>13</w:t>
      </w:r>
      <w:r w:rsidRPr="00777943">
        <w:t>, 341-344 (2016).</w:t>
      </w:r>
    </w:p>
    <w:p w14:paraId="467751E3" w14:textId="77777777" w:rsidR="00777943" w:rsidRPr="00777943" w:rsidRDefault="00777943" w:rsidP="00777943">
      <w:pPr>
        <w:pStyle w:val="EndNoteBibliography"/>
        <w:ind w:left="720" w:hanging="720"/>
      </w:pPr>
      <w:r w:rsidRPr="00777943">
        <w:t>3.</w:t>
      </w:r>
      <w:r w:rsidRPr="00777943">
        <w:tab/>
        <w:t xml:space="preserve">Sass, L.E., Lanyi, C., Weninger, K. &amp; Erie, D.A. Single-molecule FRET TACKLE reveals highly dynamic mismatched DNA-MutS complexes. </w:t>
      </w:r>
      <w:r w:rsidRPr="00777943">
        <w:rPr>
          <w:i/>
        </w:rPr>
        <w:t>Biochemistry</w:t>
      </w:r>
      <w:r w:rsidRPr="00777943">
        <w:t xml:space="preserve"> </w:t>
      </w:r>
      <w:r w:rsidRPr="00777943">
        <w:rPr>
          <w:b/>
        </w:rPr>
        <w:t>49</w:t>
      </w:r>
      <w:r w:rsidRPr="00777943">
        <w:t>, 3174-90 (2010).</w:t>
      </w:r>
    </w:p>
    <w:p w14:paraId="00000027" w14:textId="24B4C85D" w:rsidR="004E796A" w:rsidRPr="00C8530C" w:rsidRDefault="00777943" w:rsidP="00FF519A">
      <w:pPr>
        <w:spacing w:after="120"/>
        <w:ind w:left="2160"/>
        <w:contextualSpacing/>
        <w:rPr>
          <w:rPrChange w:id="1829" w:author="Bowen Lab" w:date="2022-08-18T14:03:00Z">
            <w:rPr/>
          </w:rPrChange>
        </w:rPr>
        <w:pPrChange w:id="1830" w:author="Bowen Lab" w:date="2022-08-18T14:14:00Z">
          <w:pPr>
            <w:ind w:left="1440"/>
          </w:pPr>
        </w:pPrChange>
      </w:pPr>
      <w:r>
        <w:fldChar w:fldCharType="end"/>
      </w:r>
    </w:p>
    <w:sectPr w:rsidR="004E796A" w:rsidRPr="00C8530C" w:rsidSect="00B70775">
      <w:pgSz w:w="12240" w:h="15840"/>
      <w:pgMar w:top="720" w:right="720" w:bottom="720" w:left="720" w:header="720" w:footer="720" w:gutter="0"/>
      <w:pgNumType w:start="1"/>
      <w:cols w:space="720"/>
      <w:docGrid w:linePitch="299"/>
      <w:sectPrChange w:id="1831" w:author="Bowen Lab" w:date="2022-08-16T09:09:00Z">
        <w:sectPr w:rsidR="004E796A" w:rsidRPr="00C8530C" w:rsidSect="00B70775">
          <w:pgMar w:top="1440" w:right="1440" w:bottom="1440" w:left="1440" w:header="720" w:footer="720" w:gutter="0"/>
          <w:docGrid w:linePitch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362D2" w14:textId="77777777" w:rsidR="00A21E0B" w:rsidRDefault="00A21E0B" w:rsidP="00B70775">
      <w:pPr>
        <w:spacing w:line="240" w:lineRule="auto"/>
      </w:pPr>
      <w:r>
        <w:separator/>
      </w:r>
    </w:p>
  </w:endnote>
  <w:endnote w:type="continuationSeparator" w:id="0">
    <w:p w14:paraId="7EB2764A" w14:textId="77777777" w:rsidR="00A21E0B" w:rsidRDefault="00A21E0B" w:rsidP="00B70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2B985" w14:textId="77777777" w:rsidR="00A21E0B" w:rsidRDefault="00A21E0B" w:rsidP="00B70775">
      <w:pPr>
        <w:spacing w:line="240" w:lineRule="auto"/>
      </w:pPr>
      <w:r>
        <w:separator/>
      </w:r>
    </w:p>
  </w:footnote>
  <w:footnote w:type="continuationSeparator" w:id="0">
    <w:p w14:paraId="1F7B2A26" w14:textId="77777777" w:rsidR="00A21E0B" w:rsidRDefault="00A21E0B" w:rsidP="00B707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C6C88"/>
    <w:multiLevelType w:val="multilevel"/>
    <w:tmpl w:val="D5607C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BEE05EF"/>
    <w:multiLevelType w:val="multilevel"/>
    <w:tmpl w:val="970C49B4"/>
    <w:lvl w:ilvl="0">
      <w:start w:val="1"/>
      <w:numFmt w:val="decimal"/>
      <w:lvlText w:val="%1."/>
      <w:lvlJc w:val="right"/>
      <w:pPr>
        <w:ind w:left="720" w:hanging="360"/>
      </w:pPr>
      <w:rPr>
        <w:i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wen Lab">
    <w15:presenceInfo w15:providerId="None" w15:userId="Bowen Lab"/>
  </w15:person>
  <w15:person w15:author="Changcheng Zhang">
    <w15:presenceInfo w15:providerId="Windows Live" w15:userId="6e91018e2a4152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5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Nature Struct Mol Biol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00dftza30x5rqeze0ox05x6vw2dd0tept9w&quot;&gt;PSD SuperT2&lt;record-ids&gt;&lt;item&gt;96&lt;/item&gt;&lt;item&gt;122&lt;/item&gt;&lt;item&gt;123&lt;/item&gt;&lt;/record-ids&gt;&lt;/item&gt;&lt;/Libraries&gt;"/>
  </w:docVars>
  <w:rsids>
    <w:rsidRoot w:val="004E796A"/>
    <w:rsid w:val="00022DC6"/>
    <w:rsid w:val="0004458E"/>
    <w:rsid w:val="0007167E"/>
    <w:rsid w:val="00086B8A"/>
    <w:rsid w:val="00103BB7"/>
    <w:rsid w:val="001B2A9A"/>
    <w:rsid w:val="001C58E0"/>
    <w:rsid w:val="002669CE"/>
    <w:rsid w:val="0042463E"/>
    <w:rsid w:val="00473243"/>
    <w:rsid w:val="004E796A"/>
    <w:rsid w:val="005338DB"/>
    <w:rsid w:val="00585F69"/>
    <w:rsid w:val="00637BC2"/>
    <w:rsid w:val="006E0E71"/>
    <w:rsid w:val="006E1D90"/>
    <w:rsid w:val="00777943"/>
    <w:rsid w:val="007D4A11"/>
    <w:rsid w:val="008C38B5"/>
    <w:rsid w:val="00900C1C"/>
    <w:rsid w:val="00937997"/>
    <w:rsid w:val="009E0B83"/>
    <w:rsid w:val="00A21E0B"/>
    <w:rsid w:val="00B70775"/>
    <w:rsid w:val="00BE0EEC"/>
    <w:rsid w:val="00C76ECC"/>
    <w:rsid w:val="00C8530C"/>
    <w:rsid w:val="00CC34FC"/>
    <w:rsid w:val="00D02AF0"/>
    <w:rsid w:val="00DD575E"/>
    <w:rsid w:val="00EA6EEF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01A92"/>
  <w15:docId w15:val="{9C51FE16-2A86-394D-8436-7D9BAF18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7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77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077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775"/>
  </w:style>
  <w:style w:type="paragraph" w:styleId="Footer">
    <w:name w:val="footer"/>
    <w:basedOn w:val="Normal"/>
    <w:link w:val="FooterChar"/>
    <w:uiPriority w:val="99"/>
    <w:unhideWhenUsed/>
    <w:rsid w:val="00B7077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775"/>
  </w:style>
  <w:style w:type="paragraph" w:customStyle="1" w:styleId="EndNoteBibliographyTitle">
    <w:name w:val="EndNote Bibliography Title"/>
    <w:basedOn w:val="Normal"/>
    <w:link w:val="EndNoteBibliographyTitleChar"/>
    <w:rsid w:val="00777943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77943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777943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7794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Bowen Lab</dc:creator>
  <cp:lastModifiedBy>Bowen Lab</cp:lastModifiedBy>
  <cp:revision>2</cp:revision>
  <dcterms:created xsi:type="dcterms:W3CDTF">2022-08-18T18:15:00Z</dcterms:created>
  <dcterms:modified xsi:type="dcterms:W3CDTF">2022-08-18T18:15:00Z</dcterms:modified>
</cp:coreProperties>
</file>